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0AC3" w:rsidRPr="00334117" w:rsidRDefault="00A775DD">
      <w:pPr>
        <w:rPr>
          <w:ins w:id="0" w:author="Author"/>
          <w:rFonts w:ascii="Times New Roman" w:hAnsi="Times New Roman" w:cs="Times New Roman"/>
          <w:b/>
          <w:sz w:val="20"/>
          <w:szCs w:val="20"/>
          <w:rPrChange w:id="1" w:author="Author">
            <w:rPr>
              <w:ins w:id="2" w:author="Author"/>
            </w:rPr>
          </w:rPrChange>
        </w:rPr>
      </w:pPr>
      <w:bookmarkStart w:id="3" w:name="_GoBack"/>
      <w:bookmarkEnd w:id="3"/>
      <w:ins w:id="4" w:author="Author">
        <w:r w:rsidRPr="00334117">
          <w:rPr>
            <w:rFonts w:ascii="Times New Roman" w:hAnsi="Times New Roman" w:cs="Times New Roman"/>
            <w:b/>
            <w:sz w:val="20"/>
            <w:szCs w:val="20"/>
            <w:rPrChange w:id="5" w:author="Author">
              <w:rPr/>
            </w:rPrChange>
          </w:rPr>
          <w:t>Annex II</w:t>
        </w:r>
      </w:ins>
    </w:p>
    <w:tbl>
      <w:tblPr>
        <w:tblW w:w="9214" w:type="dxa"/>
        <w:tblInd w:w="108" w:type="dxa"/>
        <w:tblLook w:val="04A0" w:firstRow="1" w:lastRow="0" w:firstColumn="1" w:lastColumn="0" w:noHBand="0" w:noVBand="1"/>
      </w:tblPr>
      <w:tblGrid>
        <w:gridCol w:w="1439"/>
        <w:gridCol w:w="2340"/>
        <w:gridCol w:w="5435"/>
        <w:tblGridChange w:id="6">
          <w:tblGrid>
            <w:gridCol w:w="108"/>
            <w:gridCol w:w="1331"/>
            <w:gridCol w:w="2340"/>
            <w:gridCol w:w="5435"/>
            <w:gridCol w:w="108"/>
          </w:tblGrid>
        </w:tblGridChange>
      </w:tblGrid>
      <w:tr w:rsidR="002466F7" w:rsidRPr="002466F7" w:rsidTr="00855BB3">
        <w:trPr>
          <w:trHeight w:val="300"/>
        </w:trPr>
        <w:tc>
          <w:tcPr>
            <w:tcW w:w="9214" w:type="dxa"/>
            <w:gridSpan w:val="3"/>
            <w:tcBorders>
              <w:top w:val="nil"/>
              <w:left w:val="nil"/>
              <w:bottom w:val="single" w:sz="4" w:space="0" w:color="auto"/>
              <w:right w:val="nil"/>
            </w:tcBorders>
            <w:shd w:val="clear" w:color="auto" w:fill="auto"/>
            <w:noWrap/>
            <w:vAlign w:val="center"/>
            <w:hideMark/>
          </w:tcPr>
          <w:p w:rsidR="006E65FC" w:rsidRPr="002466F7" w:rsidRDefault="000822C3" w:rsidP="006E65FC">
            <w:pPr>
              <w:spacing w:after="0" w:line="240" w:lineRule="auto"/>
              <w:rPr>
                <w:rFonts w:ascii="Times New Roman" w:eastAsia="Times New Roman" w:hAnsi="Times New Roman" w:cs="Times New Roman"/>
                <w:b/>
                <w:bCs/>
                <w:sz w:val="20"/>
                <w:szCs w:val="20"/>
                <w:lang w:eastAsia="en-GB"/>
              </w:rPr>
            </w:pPr>
            <w:bookmarkStart w:id="7" w:name="RANGE!A1:C335"/>
            <w:r w:rsidRPr="002466F7">
              <w:rPr>
                <w:rFonts w:ascii="Times New Roman" w:eastAsia="Times New Roman" w:hAnsi="Times New Roman" w:cs="Times New Roman"/>
                <w:b/>
                <w:bCs/>
                <w:sz w:val="20"/>
                <w:szCs w:val="20"/>
                <w:lang w:eastAsia="en-GB"/>
              </w:rPr>
              <w:t>S.29.0</w:t>
            </w:r>
            <w:r w:rsidR="0079109B" w:rsidRPr="002466F7">
              <w:rPr>
                <w:rFonts w:ascii="Times New Roman" w:eastAsia="Times New Roman" w:hAnsi="Times New Roman" w:cs="Times New Roman"/>
                <w:b/>
                <w:bCs/>
                <w:sz w:val="20"/>
                <w:szCs w:val="20"/>
                <w:lang w:eastAsia="en-GB"/>
              </w:rPr>
              <w:t>3</w:t>
            </w:r>
            <w:del w:id="8" w:author="Author">
              <w:r w:rsidR="001C230E" w:rsidRPr="002466F7" w:rsidDel="00760AC3">
                <w:rPr>
                  <w:rFonts w:ascii="Times New Roman" w:eastAsia="Times New Roman" w:hAnsi="Times New Roman" w:cs="Times New Roman"/>
                  <w:b/>
                  <w:bCs/>
                  <w:sz w:val="20"/>
                  <w:szCs w:val="20"/>
                  <w:lang w:eastAsia="en-GB"/>
                </w:rPr>
                <w:delText xml:space="preserve"> (VA-C2C)</w:delText>
              </w:r>
            </w:del>
            <w:r w:rsidR="006E65FC" w:rsidRPr="002466F7">
              <w:rPr>
                <w:rFonts w:ascii="Times New Roman" w:eastAsia="Times New Roman" w:hAnsi="Times New Roman" w:cs="Times New Roman"/>
                <w:b/>
                <w:bCs/>
                <w:sz w:val="20"/>
                <w:szCs w:val="20"/>
                <w:lang w:eastAsia="en-GB"/>
              </w:rPr>
              <w:t xml:space="preserve"> </w:t>
            </w:r>
            <w:r w:rsidR="006E65FC">
              <w:rPr>
                <w:rFonts w:ascii="Times New Roman" w:eastAsia="Times New Roman" w:hAnsi="Times New Roman" w:cs="Times New Roman"/>
                <w:b/>
                <w:bCs/>
                <w:sz w:val="20"/>
                <w:szCs w:val="20"/>
                <w:lang w:eastAsia="en-GB"/>
              </w:rPr>
              <w:t xml:space="preserve">- </w:t>
            </w:r>
            <w:r w:rsidR="006E65FC" w:rsidRPr="002466F7">
              <w:rPr>
                <w:rFonts w:ascii="Times New Roman" w:eastAsia="Times New Roman" w:hAnsi="Times New Roman" w:cs="Times New Roman"/>
                <w:b/>
                <w:bCs/>
                <w:sz w:val="20"/>
                <w:szCs w:val="20"/>
                <w:lang w:eastAsia="en-GB"/>
              </w:rPr>
              <w:t>Analysis of changes due to technical provisions</w:t>
            </w:r>
            <w:ins w:id="9" w:author="Author">
              <w:r w:rsidR="00760AC3">
                <w:rPr>
                  <w:rFonts w:ascii="Times New Roman" w:eastAsia="Times New Roman" w:hAnsi="Times New Roman" w:cs="Times New Roman"/>
                  <w:b/>
                  <w:bCs/>
                  <w:sz w:val="20"/>
                  <w:szCs w:val="20"/>
                  <w:lang w:eastAsia="en-GB"/>
                </w:rPr>
                <w:t xml:space="preserve"> </w:t>
              </w:r>
              <w:r w:rsidR="00760AC3" w:rsidRPr="002466F7">
                <w:rPr>
                  <w:rFonts w:ascii="Times New Roman" w:eastAsia="Times New Roman" w:hAnsi="Times New Roman" w:cs="Times New Roman"/>
                  <w:b/>
                  <w:bCs/>
                  <w:sz w:val="20"/>
                  <w:szCs w:val="20"/>
                  <w:lang w:eastAsia="en-GB"/>
                </w:rPr>
                <w:t>(VA-C2C)</w:t>
              </w:r>
            </w:ins>
          </w:p>
          <w:p w:rsidR="001C230E" w:rsidRPr="002466F7" w:rsidRDefault="001C230E" w:rsidP="001C230E">
            <w:pPr>
              <w:spacing w:after="0" w:line="240" w:lineRule="auto"/>
              <w:rPr>
                <w:rFonts w:ascii="Times New Roman" w:eastAsia="Times New Roman" w:hAnsi="Times New Roman" w:cs="Times New Roman"/>
                <w:b/>
                <w:bCs/>
                <w:sz w:val="20"/>
                <w:szCs w:val="20"/>
                <w:lang w:eastAsia="en-GB"/>
              </w:rPr>
            </w:pPr>
          </w:p>
          <w:bookmarkEnd w:id="7"/>
          <w:p w:rsidR="001C230E" w:rsidRPr="002466F7" w:rsidDel="00A775DD" w:rsidRDefault="001C230E" w:rsidP="0079109B">
            <w:pPr>
              <w:spacing w:after="0" w:line="240" w:lineRule="auto"/>
              <w:rPr>
                <w:del w:id="10" w:author="Author"/>
                <w:rFonts w:ascii="Times New Roman" w:eastAsia="Times New Roman" w:hAnsi="Times New Roman" w:cs="Times New Roman"/>
                <w:b/>
                <w:bCs/>
                <w:sz w:val="20"/>
                <w:szCs w:val="20"/>
                <w:lang w:eastAsia="en-GB"/>
              </w:rPr>
            </w:pPr>
          </w:p>
          <w:p w:rsidR="006E65FC" w:rsidRPr="00855BB3" w:rsidRDefault="006E65FC" w:rsidP="00855BB3">
            <w:pPr>
              <w:spacing w:after="120"/>
              <w:jc w:val="both"/>
              <w:rPr>
                <w:rFonts w:ascii="Times New Roman" w:hAnsi="Times New Roman" w:cs="Times New Roman"/>
                <w:b/>
                <w:sz w:val="20"/>
                <w:szCs w:val="20"/>
              </w:rPr>
            </w:pPr>
            <w:r w:rsidRPr="00855BB3">
              <w:rPr>
                <w:rFonts w:ascii="Times New Roman" w:hAnsi="Times New Roman" w:cs="Times New Roman"/>
                <w:b/>
                <w:sz w:val="20"/>
                <w:szCs w:val="20"/>
              </w:rPr>
              <w:t>General comments:</w:t>
            </w:r>
          </w:p>
          <w:p w:rsidR="001C230E" w:rsidRDefault="001C230E" w:rsidP="001C230E">
            <w:pPr>
              <w:jc w:val="both"/>
              <w:rPr>
                <w:rFonts w:ascii="Times New Roman" w:hAnsi="Times New Roman" w:cs="Times New Roman"/>
                <w:sz w:val="20"/>
                <w:szCs w:val="20"/>
              </w:rPr>
            </w:pPr>
            <w:r w:rsidRPr="002466F7">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F8491A" w:rsidRPr="002466F7" w:rsidRDefault="00F8491A" w:rsidP="001C230E">
            <w:pPr>
              <w:jc w:val="both"/>
              <w:rPr>
                <w:rFonts w:ascii="Times New Roman" w:hAnsi="Times New Roman" w:cs="Times New Roman"/>
                <w:sz w:val="20"/>
                <w:szCs w:val="20"/>
              </w:rPr>
            </w:pPr>
            <w:r>
              <w:rPr>
                <w:rFonts w:ascii="Times New Roman" w:hAnsi="Times New Roman" w:cs="Times New Roman"/>
                <w:sz w:val="20"/>
                <w:szCs w:val="20"/>
              </w:rPr>
              <w:t>This annex relates to annual submission of information for individual entities.</w:t>
            </w:r>
          </w:p>
          <w:p w:rsidR="002466F7" w:rsidRPr="002466F7" w:rsidRDefault="002466F7" w:rsidP="002466F7">
            <w:pPr>
              <w:jc w:val="both"/>
              <w:rPr>
                <w:rFonts w:ascii="Times New Roman" w:hAnsi="Times New Roman" w:cs="Times New Roman"/>
                <w:sz w:val="20"/>
                <w:szCs w:val="20"/>
              </w:rPr>
            </w:pPr>
            <w:r w:rsidRPr="002466F7">
              <w:rPr>
                <w:rFonts w:ascii="Times New Roman" w:hAnsi="Times New Roman" w:cs="Times New Roman"/>
                <w:sz w:val="20"/>
                <w:szCs w:val="20"/>
              </w:rPr>
              <w:t xml:space="preserve">This template focuses on changes in </w:t>
            </w:r>
            <w:r w:rsidR="00F8491A">
              <w:rPr>
                <w:rFonts w:ascii="Times New Roman" w:hAnsi="Times New Roman" w:cs="Times New Roman"/>
                <w:sz w:val="20"/>
                <w:szCs w:val="20"/>
              </w:rPr>
              <w:t xml:space="preserve">the </w:t>
            </w:r>
            <w:r w:rsidRPr="002466F7">
              <w:rPr>
                <w:rFonts w:ascii="Times New Roman" w:hAnsi="Times New Roman" w:cs="Times New Roman"/>
                <w:sz w:val="20"/>
                <w:szCs w:val="20"/>
              </w:rPr>
              <w:t>Excess of Assets over Liabilities due to technical provisions (TP).</w:t>
            </w:r>
            <w:r w:rsidR="006E65FC">
              <w:rPr>
                <w:rFonts w:ascii="Times New Roman" w:hAnsi="Times New Roman" w:cs="Times New Roman"/>
                <w:sz w:val="20"/>
                <w:szCs w:val="20"/>
              </w:rPr>
              <w:t xml:space="preserve"> </w:t>
            </w:r>
            <w:r w:rsidRPr="002466F7">
              <w:rPr>
                <w:rFonts w:ascii="Times New Roman" w:hAnsi="Times New Roman" w:cs="Times New Roman"/>
                <w:sz w:val="20"/>
                <w:szCs w:val="20"/>
              </w:rPr>
              <w:t>The scope of technical provisions includes risks captured through Best Estimate (BE) and Risk margin, and those captured through TP calculated as a whole.</w:t>
            </w:r>
          </w:p>
          <w:p w:rsidR="002466F7" w:rsidRPr="008749D1" w:rsidRDefault="002466F7" w:rsidP="002466F7">
            <w:pPr>
              <w:jc w:val="both"/>
              <w:rPr>
                <w:rFonts w:ascii="Times New Roman" w:hAnsi="Times New Roman" w:cs="Times New Roman"/>
                <w:sz w:val="20"/>
                <w:szCs w:val="20"/>
              </w:rPr>
            </w:pPr>
            <w:r w:rsidRPr="002466F7">
              <w:rPr>
                <w:rFonts w:ascii="Times New Roman" w:hAnsi="Times New Roman" w:cs="Times New Roman"/>
                <w:sz w:val="20"/>
                <w:szCs w:val="20"/>
              </w:rPr>
              <w:t xml:space="preserve">As regards the order of calculation in the table “breakdown of Variation in Best Estimate”, presentation of the order is not deemed prescriptive as to the order in which the calculation is performed, as long as the content of the different cells indeed reflect </w:t>
            </w:r>
            <w:r w:rsidRPr="008749D1">
              <w:rPr>
                <w:rFonts w:ascii="Times New Roman" w:hAnsi="Times New Roman" w:cs="Times New Roman"/>
                <w:sz w:val="20"/>
                <w:szCs w:val="20"/>
              </w:rPr>
              <w:t>the purpose and definition of these cells.</w:t>
            </w:r>
          </w:p>
          <w:p w:rsidR="00001064" w:rsidRPr="008749D1" w:rsidRDefault="00001064" w:rsidP="00001064">
            <w:pPr>
              <w:jc w:val="both"/>
              <w:rPr>
                <w:ins w:id="11" w:author="Author"/>
                <w:rFonts w:ascii="Times New Roman" w:hAnsi="Times New Roman" w:cs="Times New Roman"/>
                <w:sz w:val="20"/>
                <w:szCs w:val="20"/>
              </w:rPr>
            </w:pPr>
            <w:ins w:id="12" w:author="Author">
              <w:r w:rsidRPr="008749D1">
                <w:rPr>
                  <w:rFonts w:ascii="Times New Roman" w:hAnsi="Times New Roman" w:cs="Times New Roman"/>
                  <w:sz w:val="20"/>
                  <w:szCs w:val="20"/>
                </w:rPr>
                <w:t>Undertakings are required to report data on accident year or underwriting year basis, in accordance with any requirements of the National Supervisory Authority. If the National Supervisory Authority has not stipulated which to use then the undertaking may use accident or underwriting year according to how they manage each line of business provided that they use the same year consistently, year on year.</w:t>
              </w:r>
            </w:ins>
          </w:p>
          <w:p w:rsidR="00F8491A" w:rsidRPr="00D24FF5" w:rsidDel="00001064" w:rsidRDefault="00F8491A" w:rsidP="00F8491A">
            <w:pPr>
              <w:jc w:val="both"/>
              <w:rPr>
                <w:del w:id="13" w:author="Author"/>
                <w:rFonts w:ascii="Times New Roman" w:hAnsi="Times New Roman" w:cs="Times New Roman"/>
                <w:sz w:val="20"/>
                <w:szCs w:val="20"/>
              </w:rPr>
            </w:pPr>
            <w:del w:id="14" w:author="Author">
              <w:r w:rsidRPr="008749D1" w:rsidDel="00001064">
                <w:rPr>
                  <w:rFonts w:ascii="Times New Roman" w:hAnsi="Times New Roman" w:cs="Times New Roman"/>
                  <w:sz w:val="20"/>
                  <w:szCs w:val="20"/>
                </w:rPr>
                <w:delText>Undertakings are required to report data on an accident year or underwriting year basis consistently with the approach followed for S.19.01, according to the convention</w:delText>
              </w:r>
              <w:r w:rsidRPr="00D24FF5" w:rsidDel="00001064">
                <w:rPr>
                  <w:rFonts w:ascii="Times New Roman" w:hAnsi="Times New Roman" w:cs="Times New Roman"/>
                  <w:sz w:val="20"/>
                  <w:szCs w:val="20"/>
                </w:rPr>
                <w:delText xml:space="preserve"> (if any) required by the National Supervisory Authority</w:delText>
              </w:r>
              <w:r w:rsidDel="00001064">
                <w:rPr>
                  <w:rFonts w:ascii="Times New Roman" w:hAnsi="Times New Roman" w:cs="Times New Roman"/>
                  <w:sz w:val="20"/>
                  <w:szCs w:val="20"/>
                </w:rPr>
                <w:delText>.</w:delText>
              </w:r>
              <w:r w:rsidRPr="00D24FF5" w:rsidDel="00001064">
                <w:rPr>
                  <w:rFonts w:ascii="Times New Roman" w:hAnsi="Times New Roman" w:cs="Times New Roman"/>
                  <w:sz w:val="20"/>
                  <w:szCs w:val="20"/>
                </w:rPr>
                <w:delText xml:space="preserve"> </w:delText>
              </w:r>
            </w:del>
          </w:p>
          <w:p w:rsidR="00F8491A" w:rsidRDefault="00F8491A" w:rsidP="00855BB3">
            <w:pPr>
              <w:spacing w:after="0"/>
              <w:jc w:val="both"/>
              <w:rPr>
                <w:rFonts w:ascii="Times New Roman" w:hAnsi="Times New Roman" w:cs="Times New Roman"/>
                <w:sz w:val="20"/>
                <w:szCs w:val="20"/>
              </w:rPr>
            </w:pPr>
            <w:r w:rsidRPr="00D24FF5">
              <w:rPr>
                <w:rFonts w:ascii="Times New Roman" w:hAnsi="Times New Roman" w:cs="Times New Roman"/>
                <w:sz w:val="20"/>
                <w:szCs w:val="20"/>
              </w:rPr>
              <w:t xml:space="preserve">The purpose of the template is to provide a detailed understanding of the changes in </w:t>
            </w:r>
            <w:r>
              <w:rPr>
                <w:rFonts w:ascii="Times New Roman" w:hAnsi="Times New Roman" w:cs="Times New Roman"/>
                <w:sz w:val="20"/>
                <w:szCs w:val="20"/>
              </w:rPr>
              <w:t xml:space="preserve">the </w:t>
            </w:r>
            <w:r w:rsidRPr="00D24FF5">
              <w:rPr>
                <w:rFonts w:ascii="Times New Roman" w:hAnsi="Times New Roman" w:cs="Times New Roman"/>
                <w:sz w:val="20"/>
                <w:szCs w:val="20"/>
              </w:rPr>
              <w:t>Excess of Assets over Liabilities related to technical provisions, considering</w:t>
            </w:r>
            <w:r>
              <w:rPr>
                <w:rFonts w:ascii="Times New Roman" w:hAnsi="Times New Roman" w:cs="Times New Roman"/>
                <w:sz w:val="20"/>
                <w:szCs w:val="20"/>
              </w:rPr>
              <w:t>:</w:t>
            </w:r>
          </w:p>
          <w:p w:rsidR="00F8491A" w:rsidRPr="00CC4E38" w:rsidRDefault="00F8491A" w:rsidP="00855BB3">
            <w:pPr>
              <w:pStyle w:val="ListParagraph"/>
              <w:numPr>
                <w:ilvl w:val="0"/>
                <w:numId w:val="2"/>
              </w:numPr>
              <w:jc w:val="both"/>
              <w:rPr>
                <w:rFonts w:ascii="Times New Roman" w:hAnsi="Times New Roman" w:cs="Times New Roman"/>
                <w:sz w:val="20"/>
                <w:szCs w:val="20"/>
              </w:rPr>
            </w:pPr>
            <w:r w:rsidRPr="00CC4E38">
              <w:rPr>
                <w:rFonts w:ascii="Times New Roman" w:hAnsi="Times New Roman" w:cs="Times New Roman"/>
                <w:sz w:val="20"/>
                <w:szCs w:val="20"/>
              </w:rPr>
              <w:t>Changes in TP captions</w:t>
            </w:r>
            <w:r w:rsidR="006E65FC">
              <w:rPr>
                <w:rFonts w:ascii="Times New Roman" w:hAnsi="Times New Roman" w:cs="Times New Roman"/>
                <w:sz w:val="20"/>
                <w:szCs w:val="20"/>
              </w:rPr>
              <w:t>;</w:t>
            </w:r>
          </w:p>
          <w:p w:rsidR="00F8491A" w:rsidRPr="00CC4E38" w:rsidRDefault="00F8491A" w:rsidP="00855BB3">
            <w:pPr>
              <w:pStyle w:val="ListParagraph"/>
              <w:numPr>
                <w:ilvl w:val="0"/>
                <w:numId w:val="2"/>
              </w:numPr>
              <w:jc w:val="both"/>
              <w:rPr>
                <w:rFonts w:ascii="Times New Roman" w:hAnsi="Times New Roman" w:cs="Times New Roman"/>
                <w:sz w:val="20"/>
                <w:szCs w:val="20"/>
              </w:rPr>
            </w:pPr>
            <w:r w:rsidRPr="00CC4E38">
              <w:rPr>
                <w:rFonts w:ascii="Times New Roman" w:hAnsi="Times New Roman" w:cs="Times New Roman"/>
                <w:sz w:val="20"/>
                <w:szCs w:val="20"/>
              </w:rPr>
              <w:t>Changes in technical flows of the period</w:t>
            </w:r>
            <w:r w:rsidR="006E65FC">
              <w:rPr>
                <w:rFonts w:ascii="Times New Roman" w:hAnsi="Times New Roman" w:cs="Times New Roman"/>
                <w:sz w:val="20"/>
                <w:szCs w:val="20"/>
              </w:rPr>
              <w:t>;</w:t>
            </w:r>
          </w:p>
          <w:p w:rsidR="00F8491A" w:rsidRPr="00CC4E38" w:rsidRDefault="00F8491A" w:rsidP="00855BB3">
            <w:pPr>
              <w:pStyle w:val="ListParagraph"/>
              <w:numPr>
                <w:ilvl w:val="0"/>
                <w:numId w:val="2"/>
              </w:numPr>
              <w:jc w:val="both"/>
              <w:rPr>
                <w:rFonts w:ascii="Times New Roman" w:hAnsi="Times New Roman" w:cs="Times New Roman"/>
                <w:sz w:val="20"/>
                <w:szCs w:val="20"/>
              </w:rPr>
            </w:pPr>
            <w:r w:rsidRPr="00CC4E38">
              <w:rPr>
                <w:rFonts w:ascii="Times New Roman" w:hAnsi="Times New Roman" w:cs="Times New Roman"/>
                <w:sz w:val="20"/>
                <w:szCs w:val="20"/>
              </w:rPr>
              <w:t>A detailed breakdown of the variation of Best Estimate – gross of reinsurance by sources of changes (such as new business, changes in assumptions, experience, etc.).</w:t>
            </w:r>
          </w:p>
          <w:p w:rsidR="001C230E" w:rsidRPr="002466F7" w:rsidRDefault="001C230E" w:rsidP="00855BB3">
            <w:pPr>
              <w:spacing w:after="0"/>
              <w:jc w:val="both"/>
              <w:rPr>
                <w:rFonts w:ascii="Times New Roman" w:eastAsia="Times New Roman" w:hAnsi="Times New Roman" w:cs="Times New Roman"/>
                <w:b/>
                <w:bCs/>
                <w:sz w:val="20"/>
                <w:szCs w:val="20"/>
                <w:lang w:eastAsia="en-GB"/>
              </w:rPr>
            </w:pPr>
          </w:p>
        </w:tc>
      </w:tr>
      <w:tr w:rsidR="002466F7" w:rsidRPr="002466F7" w:rsidTr="00334117">
        <w:tblPrEx>
          <w:tblW w:w="9214" w:type="dxa"/>
          <w:tblInd w:w="108" w:type="dxa"/>
          <w:tblPrExChange w:id="15" w:author="Author">
            <w:tblPrEx>
              <w:tblW w:w="9214" w:type="dxa"/>
              <w:tblInd w:w="108" w:type="dxa"/>
            </w:tblPrEx>
          </w:tblPrExChange>
        </w:tblPrEx>
        <w:trPr>
          <w:trHeight w:val="300"/>
          <w:trPrChange w:id="16" w:author="Author">
            <w:trPr>
              <w:gridAfter w:val="0"/>
              <w:trHeight w:val="300"/>
            </w:trPr>
          </w:trPrChange>
        </w:trPr>
        <w:tc>
          <w:tcPr>
            <w:tcW w:w="1439" w:type="dxa"/>
            <w:tcBorders>
              <w:top w:val="single" w:sz="4" w:space="0" w:color="auto"/>
              <w:left w:val="single" w:sz="4" w:space="0" w:color="auto"/>
              <w:bottom w:val="single" w:sz="4" w:space="0" w:color="auto"/>
              <w:right w:val="single" w:sz="4" w:space="0" w:color="auto"/>
            </w:tcBorders>
            <w:shd w:val="clear" w:color="auto" w:fill="auto"/>
            <w:vAlign w:val="bottom"/>
            <w:hideMark/>
            <w:tcPrChange w:id="17" w:author="Author">
              <w:tcPr>
                <w:tcW w:w="141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tcPrChange>
          </w:tcPr>
          <w:p w:rsidR="00792C1B" w:rsidRPr="002466F7" w:rsidRDefault="00792C1B" w:rsidP="00792C1B">
            <w:pPr>
              <w:spacing w:after="0" w:line="240" w:lineRule="auto"/>
              <w:jc w:val="center"/>
              <w:rPr>
                <w:rFonts w:ascii="Times New Roman" w:eastAsia="Times New Roman" w:hAnsi="Times New Roman" w:cs="Times New Roman"/>
                <w:b/>
                <w:bCs/>
                <w:sz w:val="20"/>
                <w:szCs w:val="20"/>
                <w:lang w:eastAsia="en-GB"/>
              </w:rPr>
            </w:pP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hideMark/>
            <w:tcPrChange w:id="18" w:author="Author">
              <w:tcPr>
                <w:tcW w:w="2340" w:type="dxa"/>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rsidR="00792C1B" w:rsidRPr="002466F7" w:rsidRDefault="00792C1B" w:rsidP="00792C1B">
            <w:pPr>
              <w:spacing w:after="0" w:line="240" w:lineRule="auto"/>
              <w:jc w:val="center"/>
              <w:rPr>
                <w:rFonts w:ascii="Times New Roman" w:eastAsia="Times New Roman" w:hAnsi="Times New Roman" w:cs="Times New Roman"/>
                <w:b/>
                <w:bCs/>
                <w:sz w:val="20"/>
                <w:szCs w:val="20"/>
                <w:lang w:eastAsia="en-GB"/>
              </w:rPr>
            </w:pPr>
            <w:r w:rsidRPr="002466F7">
              <w:rPr>
                <w:rFonts w:ascii="Times New Roman" w:eastAsia="Times New Roman" w:hAnsi="Times New Roman" w:cs="Times New Roman"/>
                <w:b/>
                <w:bCs/>
                <w:sz w:val="20"/>
                <w:szCs w:val="20"/>
                <w:lang w:eastAsia="en-GB"/>
              </w:rPr>
              <w:t>ITEM</w:t>
            </w:r>
          </w:p>
        </w:tc>
        <w:tc>
          <w:tcPr>
            <w:tcW w:w="5435" w:type="dxa"/>
            <w:tcBorders>
              <w:top w:val="single" w:sz="4" w:space="0" w:color="auto"/>
              <w:left w:val="single" w:sz="4" w:space="0" w:color="auto"/>
              <w:bottom w:val="single" w:sz="4" w:space="0" w:color="auto"/>
              <w:right w:val="single" w:sz="4" w:space="0" w:color="auto"/>
            </w:tcBorders>
            <w:shd w:val="clear" w:color="auto" w:fill="auto"/>
            <w:vAlign w:val="center"/>
            <w:hideMark/>
            <w:tcPrChange w:id="19" w:author="Author">
              <w:tcPr>
                <w:tcW w:w="5456" w:type="dxa"/>
                <w:tcBorders>
                  <w:top w:val="single" w:sz="4" w:space="0" w:color="auto"/>
                  <w:left w:val="single" w:sz="4" w:space="0" w:color="auto"/>
                  <w:bottom w:val="single" w:sz="4" w:space="0" w:color="auto"/>
                  <w:right w:val="single" w:sz="4" w:space="0" w:color="auto"/>
                </w:tcBorders>
                <w:shd w:val="clear" w:color="auto" w:fill="auto"/>
                <w:vAlign w:val="center"/>
                <w:hideMark/>
              </w:tcPr>
            </w:tcPrChange>
          </w:tcPr>
          <w:p w:rsidR="00792C1B" w:rsidRPr="002466F7" w:rsidRDefault="00792C1B" w:rsidP="00792C1B">
            <w:pPr>
              <w:spacing w:after="0" w:line="240" w:lineRule="auto"/>
              <w:jc w:val="center"/>
              <w:rPr>
                <w:rFonts w:ascii="Times New Roman" w:eastAsia="Times New Roman" w:hAnsi="Times New Roman" w:cs="Times New Roman"/>
                <w:b/>
                <w:bCs/>
                <w:sz w:val="20"/>
                <w:szCs w:val="20"/>
                <w:lang w:eastAsia="en-GB"/>
              </w:rPr>
            </w:pPr>
            <w:r w:rsidRPr="002466F7">
              <w:rPr>
                <w:rFonts w:ascii="Times New Roman" w:eastAsia="Times New Roman" w:hAnsi="Times New Roman" w:cs="Times New Roman"/>
                <w:b/>
                <w:bCs/>
                <w:sz w:val="20"/>
                <w:szCs w:val="20"/>
                <w:lang w:eastAsia="en-GB"/>
              </w:rPr>
              <w:t>INSTRUCTIONS</w:t>
            </w:r>
          </w:p>
        </w:tc>
      </w:tr>
      <w:tr w:rsidR="00E01FEE" w:rsidRPr="00AC5519" w:rsidTr="00E01FEE">
        <w:trPr>
          <w:trHeight w:val="374"/>
        </w:trPr>
        <w:tc>
          <w:tcPr>
            <w:tcW w:w="9214" w:type="dxa"/>
            <w:gridSpan w:val="3"/>
            <w:tcBorders>
              <w:top w:val="single" w:sz="4" w:space="0" w:color="auto"/>
              <w:bottom w:val="single" w:sz="4" w:space="0" w:color="auto"/>
            </w:tcBorders>
            <w:shd w:val="clear" w:color="auto" w:fill="auto"/>
          </w:tcPr>
          <w:p w:rsidR="00E01FEE" w:rsidRPr="00855BB3" w:rsidRDefault="00E01FEE" w:rsidP="006E65FC">
            <w:pPr>
              <w:spacing w:after="0" w:line="240" w:lineRule="auto"/>
              <w:rPr>
                <w:rFonts w:ascii="Times New Roman" w:eastAsia="Times New Roman" w:hAnsi="Times New Roman" w:cs="Times New Roman"/>
                <w:b/>
                <w:sz w:val="20"/>
                <w:szCs w:val="20"/>
                <w:lang w:eastAsia="en-GB"/>
              </w:rPr>
            </w:pPr>
            <w:r w:rsidRPr="00E01FEE">
              <w:rPr>
                <w:rFonts w:ascii="Times New Roman" w:eastAsia="Times New Roman" w:hAnsi="Times New Roman" w:cs="Times New Roman"/>
                <w:b/>
                <w:sz w:val="20"/>
                <w:szCs w:val="20"/>
                <w:lang w:eastAsia="en-GB"/>
              </w:rPr>
              <w:t>Of which the following breakdown of Variation in Best Estimate - analysis per UWY if applicable</w:t>
            </w:r>
            <w:r>
              <w:rPr>
                <w:rFonts w:ascii="Times New Roman" w:eastAsia="Times New Roman" w:hAnsi="Times New Roman" w:cs="Times New Roman"/>
                <w:b/>
                <w:sz w:val="20"/>
                <w:szCs w:val="20"/>
                <w:lang w:eastAsia="en-GB"/>
              </w:rPr>
              <w:t xml:space="preserve"> - </w:t>
            </w:r>
            <w:r w:rsidRPr="00855BB3">
              <w:rPr>
                <w:rFonts w:ascii="Times New Roman" w:eastAsia="Times New Roman" w:hAnsi="Times New Roman" w:cs="Times New Roman"/>
                <w:b/>
                <w:sz w:val="20"/>
                <w:szCs w:val="20"/>
                <w:lang w:eastAsia="en-GB"/>
              </w:rPr>
              <w:t>Gross of reinsurance</w:t>
            </w:r>
          </w:p>
        </w:tc>
      </w:tr>
      <w:tr w:rsidR="002466F7" w:rsidRPr="002466F7" w:rsidTr="00334117">
        <w:tblPrEx>
          <w:tblW w:w="9214" w:type="dxa"/>
          <w:tblInd w:w="108" w:type="dxa"/>
          <w:tblPrExChange w:id="20" w:author="Author">
            <w:tblPrEx>
              <w:tblW w:w="9214" w:type="dxa"/>
              <w:tblInd w:w="108" w:type="dxa"/>
            </w:tblPrEx>
          </w:tblPrExChange>
        </w:tblPrEx>
        <w:trPr>
          <w:trHeight w:val="1083"/>
          <w:trPrChange w:id="21" w:author="Author">
            <w:trPr>
              <w:gridAfter w:val="0"/>
              <w:trHeight w:val="1083"/>
            </w:trPr>
          </w:trPrChange>
        </w:trPr>
        <w:tc>
          <w:tcPr>
            <w:tcW w:w="1439" w:type="dxa"/>
            <w:tcBorders>
              <w:top w:val="single" w:sz="4" w:space="0" w:color="auto"/>
              <w:left w:val="single" w:sz="4" w:space="0" w:color="auto"/>
              <w:bottom w:val="single" w:sz="4" w:space="0" w:color="auto"/>
              <w:right w:val="single" w:sz="4" w:space="0" w:color="auto"/>
            </w:tcBorders>
            <w:shd w:val="clear" w:color="auto" w:fill="auto"/>
            <w:hideMark/>
            <w:tcPrChange w:id="22" w:author="Author">
              <w:tcPr>
                <w:tcW w:w="1418" w:type="dxa"/>
                <w:gridSpan w:val="2"/>
                <w:tcBorders>
                  <w:top w:val="single" w:sz="4" w:space="0" w:color="auto"/>
                  <w:left w:val="single" w:sz="4" w:space="0" w:color="auto"/>
                  <w:bottom w:val="single" w:sz="4" w:space="0" w:color="auto"/>
                  <w:right w:val="single" w:sz="4" w:space="0" w:color="auto"/>
                </w:tcBorders>
                <w:shd w:val="clear" w:color="auto" w:fill="auto"/>
                <w:hideMark/>
              </w:tcPr>
            </w:tcPrChange>
          </w:tcPr>
          <w:p w:rsidR="00792C1B" w:rsidRDefault="00CE194F" w:rsidP="00792C1B">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C0010</w:t>
            </w:r>
            <w:r w:rsidR="006E65FC">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C0020/R0010</w:t>
            </w:r>
          </w:p>
          <w:p w:rsidR="00F8491A" w:rsidRPr="002466F7" w:rsidRDefault="00F8491A" w:rsidP="00792C1B">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Pr="00D24FF5">
              <w:rPr>
                <w:rFonts w:ascii="Times New Roman" w:eastAsia="Times New Roman" w:hAnsi="Times New Roman" w:cs="Times New Roman"/>
                <w:sz w:val="20"/>
                <w:szCs w:val="20"/>
                <w:lang w:eastAsia="en-GB"/>
              </w:rPr>
              <w:t>A1 and C1</w:t>
            </w:r>
            <w:r>
              <w:rPr>
                <w:rFonts w:ascii="Times New Roman" w:eastAsia="Times New Roman" w:hAnsi="Times New Roman" w:cs="Times New Roman"/>
                <w:sz w:val="20"/>
                <w:szCs w:val="20"/>
                <w:lang w:eastAsia="en-GB"/>
              </w:rPr>
              <w:t>)</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Change w:id="23" w:author="Author">
              <w:tcPr>
                <w:tcW w:w="2340" w:type="dxa"/>
                <w:tcBorders>
                  <w:top w:val="single" w:sz="4" w:space="0" w:color="auto"/>
                  <w:left w:val="single" w:sz="4" w:space="0" w:color="auto"/>
                  <w:bottom w:val="single" w:sz="4" w:space="0" w:color="auto"/>
                  <w:right w:val="single" w:sz="4" w:space="0" w:color="auto"/>
                </w:tcBorders>
                <w:shd w:val="clear" w:color="auto" w:fill="auto"/>
                <w:hideMark/>
              </w:tcPr>
            </w:tcPrChange>
          </w:tcPr>
          <w:p w:rsidR="00792C1B" w:rsidRPr="002466F7" w:rsidRDefault="00792C1B"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Opening Best Estimate</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Change w:id="24" w:author="Author">
              <w:tcPr>
                <w:tcW w:w="5456" w:type="dxa"/>
                <w:tcBorders>
                  <w:top w:val="single" w:sz="4" w:space="0" w:color="auto"/>
                  <w:left w:val="single" w:sz="4" w:space="0" w:color="auto"/>
                  <w:bottom w:val="single" w:sz="4" w:space="0" w:color="auto"/>
                  <w:right w:val="single" w:sz="4" w:space="0" w:color="auto"/>
                </w:tcBorders>
                <w:shd w:val="clear" w:color="auto" w:fill="auto"/>
                <w:hideMark/>
              </w:tcPr>
            </w:tcPrChange>
          </w:tcPr>
          <w:p w:rsidR="00792C1B" w:rsidRPr="002466F7" w:rsidRDefault="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Amount of Best Estimate – gross of reinsurance - as stated in the Balance Sheet at closing year N-1 related to those </w:t>
            </w:r>
            <w:proofErr w:type="spellStart"/>
            <w:r w:rsidRPr="002466F7">
              <w:rPr>
                <w:rFonts w:ascii="Times New Roman" w:eastAsia="Times New Roman" w:hAnsi="Times New Roman" w:cs="Times New Roman"/>
                <w:sz w:val="20"/>
                <w:szCs w:val="20"/>
                <w:lang w:eastAsia="en-GB"/>
              </w:rPr>
              <w:t>LoBs</w:t>
            </w:r>
            <w:proofErr w:type="spellEnd"/>
            <w:r w:rsidRPr="002466F7">
              <w:rPr>
                <w:rFonts w:ascii="Times New Roman" w:eastAsia="Times New Roman" w:hAnsi="Times New Roman" w:cs="Times New Roman"/>
                <w:sz w:val="20"/>
                <w:szCs w:val="20"/>
                <w:lang w:eastAsia="en-GB"/>
              </w:rPr>
              <w:t xml:space="preserve"> for which an underwriting year approach (UWY) is used for Best Estimate calculation. </w:t>
            </w:r>
          </w:p>
        </w:tc>
      </w:tr>
      <w:tr w:rsidR="002466F7" w:rsidRPr="002466F7" w:rsidTr="00334117">
        <w:tblPrEx>
          <w:tblW w:w="9214" w:type="dxa"/>
          <w:tblInd w:w="108" w:type="dxa"/>
          <w:tblPrExChange w:id="25" w:author="Author">
            <w:tblPrEx>
              <w:tblW w:w="9214" w:type="dxa"/>
              <w:tblInd w:w="108" w:type="dxa"/>
            </w:tblPrEx>
          </w:tblPrExChange>
        </w:tblPrEx>
        <w:trPr>
          <w:trHeight w:val="2246"/>
          <w:trPrChange w:id="26" w:author="Author">
            <w:trPr>
              <w:gridAfter w:val="0"/>
              <w:trHeight w:val="2246"/>
            </w:trPr>
          </w:trPrChange>
        </w:trPr>
        <w:tc>
          <w:tcPr>
            <w:tcW w:w="1439" w:type="dxa"/>
            <w:tcBorders>
              <w:top w:val="single" w:sz="4" w:space="0" w:color="auto"/>
              <w:left w:val="single" w:sz="4" w:space="0" w:color="auto"/>
              <w:bottom w:val="single" w:sz="4" w:space="0" w:color="auto"/>
              <w:right w:val="single" w:sz="4" w:space="0" w:color="auto"/>
            </w:tcBorders>
            <w:shd w:val="clear" w:color="auto" w:fill="auto"/>
            <w:tcPrChange w:id="27" w:author="Author">
              <w:tcPr>
                <w:tcW w:w="1418" w:type="dxa"/>
                <w:gridSpan w:val="2"/>
                <w:tcBorders>
                  <w:top w:val="single" w:sz="4" w:space="0" w:color="auto"/>
                  <w:left w:val="single" w:sz="4" w:space="0" w:color="auto"/>
                  <w:bottom w:val="single" w:sz="4" w:space="0" w:color="auto"/>
                  <w:right w:val="single" w:sz="4" w:space="0" w:color="auto"/>
                </w:tcBorders>
                <w:shd w:val="clear" w:color="auto" w:fill="auto"/>
              </w:tcPr>
            </w:tcPrChange>
          </w:tcPr>
          <w:p w:rsidR="00102AFD" w:rsidRDefault="00CE194F" w:rsidP="00CE194F">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C0010</w:t>
            </w:r>
            <w:r w:rsidR="006E65FC">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C0020/R0020</w:t>
            </w:r>
          </w:p>
          <w:p w:rsidR="00F8491A" w:rsidRPr="002466F7" w:rsidRDefault="00F8491A" w:rsidP="00CE194F">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Pr="00D24FF5">
              <w:rPr>
                <w:rFonts w:ascii="Times New Roman" w:eastAsia="Times New Roman" w:hAnsi="Times New Roman" w:cs="Times New Roman"/>
                <w:sz w:val="20"/>
                <w:szCs w:val="20"/>
                <w:lang w:eastAsia="en-GB"/>
              </w:rPr>
              <w:t>A2 and C2</w:t>
            </w:r>
            <w:r>
              <w:rPr>
                <w:rFonts w:ascii="Times New Roman" w:eastAsia="Times New Roman" w:hAnsi="Times New Roman" w:cs="Times New Roman"/>
                <w:sz w:val="20"/>
                <w:szCs w:val="20"/>
                <w:lang w:eastAsia="en-GB"/>
              </w:rPr>
              <w:t>)</w:t>
            </w:r>
          </w:p>
        </w:tc>
        <w:tc>
          <w:tcPr>
            <w:tcW w:w="2340" w:type="dxa"/>
            <w:tcBorders>
              <w:top w:val="single" w:sz="4" w:space="0" w:color="auto"/>
              <w:left w:val="single" w:sz="4" w:space="0" w:color="auto"/>
              <w:bottom w:val="single" w:sz="4" w:space="0" w:color="auto"/>
              <w:right w:val="single" w:sz="4" w:space="0" w:color="auto"/>
            </w:tcBorders>
            <w:shd w:val="clear" w:color="auto" w:fill="auto"/>
            <w:tcPrChange w:id="28" w:author="Author">
              <w:tcPr>
                <w:tcW w:w="2340" w:type="dxa"/>
                <w:tcBorders>
                  <w:top w:val="single" w:sz="4" w:space="0" w:color="auto"/>
                  <w:left w:val="single" w:sz="4" w:space="0" w:color="auto"/>
                  <w:bottom w:val="single" w:sz="4" w:space="0" w:color="auto"/>
                  <w:right w:val="single" w:sz="4" w:space="0" w:color="auto"/>
                </w:tcBorders>
                <w:shd w:val="clear" w:color="auto" w:fill="auto"/>
              </w:tcPr>
            </w:tcPrChange>
          </w:tcPr>
          <w:p w:rsidR="00102AFD" w:rsidRPr="002466F7" w:rsidRDefault="00102AFD"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Exceptional elements triggering restating of opening </w:t>
            </w:r>
            <w:ins w:id="29" w:author="Author">
              <w:r w:rsidR="002F4535" w:rsidRPr="002466F7">
                <w:rPr>
                  <w:rFonts w:ascii="Times New Roman" w:eastAsia="Times New Roman" w:hAnsi="Times New Roman" w:cs="Times New Roman"/>
                  <w:sz w:val="20"/>
                  <w:szCs w:val="20"/>
                  <w:lang w:eastAsia="en-GB"/>
                </w:rPr>
                <w:t>Best Estimate</w:t>
              </w:r>
            </w:ins>
            <w:del w:id="30" w:author="Author">
              <w:r w:rsidRPr="002466F7" w:rsidDel="002F4535">
                <w:rPr>
                  <w:rFonts w:ascii="Times New Roman" w:eastAsia="Times New Roman" w:hAnsi="Times New Roman" w:cs="Times New Roman"/>
                  <w:sz w:val="20"/>
                  <w:szCs w:val="20"/>
                  <w:lang w:eastAsia="en-GB"/>
                </w:rPr>
                <w:delText>BE</w:delText>
              </w:r>
            </w:del>
          </w:p>
        </w:tc>
        <w:tc>
          <w:tcPr>
            <w:tcW w:w="5435" w:type="dxa"/>
            <w:tcBorders>
              <w:top w:val="single" w:sz="4" w:space="0" w:color="auto"/>
              <w:left w:val="single" w:sz="4" w:space="0" w:color="auto"/>
              <w:bottom w:val="single" w:sz="4" w:space="0" w:color="auto"/>
              <w:right w:val="single" w:sz="4" w:space="0" w:color="auto"/>
            </w:tcBorders>
            <w:shd w:val="clear" w:color="auto" w:fill="auto"/>
            <w:tcPrChange w:id="31" w:author="Author">
              <w:tcPr>
                <w:tcW w:w="5456" w:type="dxa"/>
                <w:tcBorders>
                  <w:top w:val="single" w:sz="4" w:space="0" w:color="auto"/>
                  <w:left w:val="single" w:sz="4" w:space="0" w:color="auto"/>
                  <w:bottom w:val="single" w:sz="4" w:space="0" w:color="auto"/>
                  <w:right w:val="single" w:sz="4" w:space="0" w:color="auto"/>
                </w:tcBorders>
                <w:shd w:val="clear" w:color="auto" w:fill="auto"/>
              </w:tcPr>
            </w:tcPrChange>
          </w:tcPr>
          <w:p w:rsidR="00102AFD" w:rsidRPr="002466F7" w:rsidRDefault="00102AFD" w:rsidP="00102AFD">
            <w:pPr>
              <w:spacing w:after="24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Amount of adjustment to opening </w:t>
            </w:r>
            <w:ins w:id="32" w:author="Author">
              <w:del w:id="33" w:author="Author">
                <w:r w:rsidR="003B3EAC" w:rsidRPr="003B3EAC" w:rsidDel="00471B92">
                  <w:rPr>
                    <w:rFonts w:ascii="Times New Roman" w:eastAsia="Times New Roman" w:hAnsi="Times New Roman" w:cs="Times New Roman"/>
                    <w:sz w:val="20"/>
                    <w:szCs w:val="20"/>
                    <w:lang w:eastAsia="en-GB"/>
                  </w:rPr>
                  <w:delText xml:space="preserve"> </w:delText>
                </w:r>
              </w:del>
              <w:r w:rsidR="003B3EAC" w:rsidRPr="003B3EAC">
                <w:rPr>
                  <w:rFonts w:ascii="Times New Roman" w:eastAsia="Times New Roman" w:hAnsi="Times New Roman" w:cs="Times New Roman"/>
                  <w:sz w:val="20"/>
                  <w:szCs w:val="20"/>
                  <w:lang w:eastAsia="en-GB"/>
                </w:rPr>
                <w:t>Best Estimate</w:t>
              </w:r>
            </w:ins>
            <w:del w:id="34" w:author="Author">
              <w:r w:rsidRPr="002466F7" w:rsidDel="003B3EAC">
                <w:rPr>
                  <w:rFonts w:ascii="Times New Roman" w:eastAsia="Times New Roman" w:hAnsi="Times New Roman" w:cs="Times New Roman"/>
                  <w:sz w:val="20"/>
                  <w:szCs w:val="20"/>
                  <w:lang w:eastAsia="en-GB"/>
                </w:rPr>
                <w:delText>BE</w:delText>
              </w:r>
            </w:del>
            <w:r w:rsidRPr="002466F7">
              <w:rPr>
                <w:rFonts w:ascii="Times New Roman" w:eastAsia="Times New Roman" w:hAnsi="Times New Roman" w:cs="Times New Roman"/>
                <w:sz w:val="20"/>
                <w:szCs w:val="20"/>
                <w:lang w:eastAsia="en-GB"/>
              </w:rPr>
              <w:t xml:space="preserve"> due to elements, other than changes in perimeter that led to restate the opening </w:t>
            </w:r>
            <w:proofErr w:type="gramStart"/>
            <w:r w:rsidRPr="002466F7">
              <w:rPr>
                <w:rFonts w:ascii="Times New Roman" w:eastAsia="Times New Roman" w:hAnsi="Times New Roman" w:cs="Times New Roman"/>
                <w:sz w:val="20"/>
                <w:szCs w:val="20"/>
                <w:lang w:eastAsia="en-GB"/>
              </w:rPr>
              <w:t>BE</w:t>
            </w:r>
            <w:proofErr w:type="gramEnd"/>
            <w:r w:rsidRPr="002466F7">
              <w:rPr>
                <w:rFonts w:ascii="Times New Roman" w:eastAsia="Times New Roman" w:hAnsi="Times New Roman" w:cs="Times New Roman"/>
                <w:sz w:val="20"/>
                <w:szCs w:val="20"/>
                <w:lang w:eastAsia="en-GB"/>
              </w:rPr>
              <w:t>.</w:t>
            </w:r>
          </w:p>
          <w:p w:rsidR="00102AFD" w:rsidRPr="002466F7" w:rsidRDefault="00F8491A" w:rsidP="00102AFD">
            <w:pPr>
              <w:spacing w:after="24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Shall</w:t>
            </w:r>
            <w:r w:rsidRPr="002466F7">
              <w:rPr>
                <w:rFonts w:ascii="Times New Roman" w:eastAsia="Times New Roman" w:hAnsi="Times New Roman" w:cs="Times New Roman"/>
                <w:sz w:val="20"/>
                <w:szCs w:val="20"/>
                <w:lang w:eastAsia="en-GB"/>
              </w:rPr>
              <w:t xml:space="preserve"> </w:t>
            </w:r>
            <w:r w:rsidR="00102AFD" w:rsidRPr="002466F7">
              <w:rPr>
                <w:rFonts w:ascii="Times New Roman" w:eastAsia="Times New Roman" w:hAnsi="Times New Roman" w:cs="Times New Roman"/>
                <w:sz w:val="20"/>
                <w:szCs w:val="20"/>
                <w:lang w:eastAsia="en-GB"/>
              </w:rPr>
              <w:t xml:space="preserve">essentially concern changes in models (in case </w:t>
            </w:r>
            <w:del w:id="35" w:author="Author">
              <w:r w:rsidR="00102AFD" w:rsidRPr="002466F7" w:rsidDel="00A775DD">
                <w:rPr>
                  <w:rFonts w:ascii="Times New Roman" w:eastAsia="Times New Roman" w:hAnsi="Times New Roman" w:cs="Times New Roman"/>
                  <w:sz w:val="20"/>
                  <w:szCs w:val="20"/>
                  <w:lang w:eastAsia="en-GB"/>
                </w:rPr>
                <w:delText xml:space="preserve"> </w:delText>
              </w:r>
            </w:del>
            <w:r w:rsidR="00102AFD" w:rsidRPr="002466F7">
              <w:rPr>
                <w:rFonts w:ascii="Times New Roman" w:eastAsia="Times New Roman" w:hAnsi="Times New Roman" w:cs="Times New Roman"/>
                <w:sz w:val="20"/>
                <w:szCs w:val="20"/>
                <w:lang w:eastAsia="en-GB"/>
              </w:rPr>
              <w:t>models are used) for correction of the model and other modifications</w:t>
            </w:r>
            <w:r w:rsidR="006E65FC">
              <w:rPr>
                <w:rFonts w:ascii="Times New Roman" w:eastAsia="Times New Roman" w:hAnsi="Times New Roman" w:cs="Times New Roman"/>
                <w:sz w:val="20"/>
                <w:szCs w:val="20"/>
                <w:lang w:eastAsia="en-GB"/>
              </w:rPr>
              <w:t xml:space="preserve">. It </w:t>
            </w:r>
            <w:r>
              <w:rPr>
                <w:rFonts w:ascii="Times New Roman" w:eastAsia="Times New Roman" w:hAnsi="Times New Roman" w:cs="Times New Roman"/>
                <w:sz w:val="20"/>
                <w:szCs w:val="20"/>
                <w:lang w:eastAsia="en-GB"/>
              </w:rPr>
              <w:t>shall</w:t>
            </w:r>
            <w:r w:rsidRPr="002466F7">
              <w:rPr>
                <w:rFonts w:ascii="Times New Roman" w:eastAsia="Times New Roman" w:hAnsi="Times New Roman" w:cs="Times New Roman"/>
                <w:sz w:val="20"/>
                <w:szCs w:val="20"/>
                <w:lang w:eastAsia="en-GB"/>
              </w:rPr>
              <w:t xml:space="preserve"> </w:t>
            </w:r>
            <w:r w:rsidR="00102AFD" w:rsidRPr="002466F7">
              <w:rPr>
                <w:rFonts w:ascii="Times New Roman" w:eastAsia="Times New Roman" w:hAnsi="Times New Roman" w:cs="Times New Roman"/>
                <w:sz w:val="20"/>
                <w:szCs w:val="20"/>
                <w:lang w:eastAsia="en-GB"/>
              </w:rPr>
              <w:t>not concern changes in assumptions.</w:t>
            </w:r>
          </w:p>
          <w:p w:rsidR="00102AFD" w:rsidRPr="002466F7" w:rsidRDefault="0048641F" w:rsidP="00760AC3">
            <w:pPr>
              <w:spacing w:after="240" w:line="240" w:lineRule="auto"/>
              <w:rPr>
                <w:rFonts w:ascii="Times New Roman" w:eastAsia="Times New Roman" w:hAnsi="Times New Roman" w:cs="Times New Roman"/>
                <w:sz w:val="20"/>
                <w:szCs w:val="20"/>
                <w:lang w:eastAsia="en-GB"/>
              </w:rPr>
            </w:pPr>
            <w:r w:rsidRPr="00D24FF5">
              <w:rPr>
                <w:rFonts w:ascii="Times New Roman" w:eastAsia="Times New Roman" w:hAnsi="Times New Roman" w:cs="Times New Roman"/>
                <w:sz w:val="20"/>
                <w:szCs w:val="20"/>
                <w:lang w:eastAsia="en-GB"/>
              </w:rPr>
              <w:t>Th</w:t>
            </w:r>
            <w:r>
              <w:rPr>
                <w:rFonts w:ascii="Times New Roman" w:eastAsia="Times New Roman" w:hAnsi="Times New Roman" w:cs="Times New Roman"/>
                <w:sz w:val="20"/>
                <w:szCs w:val="20"/>
                <w:lang w:eastAsia="en-GB"/>
              </w:rPr>
              <w:t>ese</w:t>
            </w:r>
            <w:r w:rsidRPr="00D24FF5">
              <w:rPr>
                <w:rFonts w:ascii="Times New Roman" w:eastAsia="Times New Roman" w:hAnsi="Times New Roman" w:cs="Times New Roman"/>
                <w:sz w:val="20"/>
                <w:szCs w:val="20"/>
                <w:lang w:eastAsia="en-GB"/>
              </w:rPr>
              <w:t xml:space="preserve"> cell</w:t>
            </w:r>
            <w:r>
              <w:rPr>
                <w:rFonts w:ascii="Times New Roman" w:eastAsia="Times New Roman" w:hAnsi="Times New Roman" w:cs="Times New Roman"/>
                <w:sz w:val="20"/>
                <w:szCs w:val="20"/>
                <w:lang w:eastAsia="en-GB"/>
              </w:rPr>
              <w:t>s</w:t>
            </w:r>
            <w:r w:rsidRPr="00D24FF5">
              <w:rPr>
                <w:rFonts w:ascii="Times New Roman" w:eastAsia="Times New Roman" w:hAnsi="Times New Roman" w:cs="Times New Roman"/>
                <w:sz w:val="20"/>
                <w:szCs w:val="20"/>
                <w:lang w:eastAsia="en-GB"/>
              </w:rPr>
              <w:t xml:space="preserve"> </w:t>
            </w:r>
            <w:del w:id="36" w:author="Author">
              <w:r w:rsidDel="00760AC3">
                <w:rPr>
                  <w:rFonts w:ascii="Times New Roman" w:eastAsia="Times New Roman" w:hAnsi="Times New Roman" w:cs="Times New Roman"/>
                  <w:sz w:val="20"/>
                  <w:szCs w:val="20"/>
                  <w:lang w:eastAsia="en-GB"/>
                </w:rPr>
                <w:delText xml:space="preserve"> </w:delText>
              </w:r>
            </w:del>
            <w:r>
              <w:rPr>
                <w:rFonts w:ascii="Times New Roman" w:eastAsia="Times New Roman" w:hAnsi="Times New Roman" w:cs="Times New Roman"/>
                <w:sz w:val="20"/>
                <w:szCs w:val="20"/>
                <w:lang w:eastAsia="en-GB"/>
              </w:rPr>
              <w:t xml:space="preserve">are </w:t>
            </w:r>
            <w:r w:rsidR="00102AFD" w:rsidRPr="002466F7">
              <w:rPr>
                <w:rFonts w:ascii="Times New Roman" w:eastAsia="Times New Roman" w:hAnsi="Times New Roman" w:cs="Times New Roman"/>
                <w:sz w:val="20"/>
                <w:szCs w:val="20"/>
                <w:lang w:eastAsia="en-GB"/>
              </w:rPr>
              <w:t xml:space="preserve">expected to be mostly applicable for Life </w:t>
            </w:r>
            <w:r w:rsidR="006E65FC">
              <w:rPr>
                <w:rFonts w:ascii="Times New Roman" w:eastAsia="Times New Roman" w:hAnsi="Times New Roman" w:cs="Times New Roman"/>
                <w:sz w:val="20"/>
                <w:szCs w:val="20"/>
                <w:lang w:eastAsia="en-GB"/>
              </w:rPr>
              <w:t>b</w:t>
            </w:r>
            <w:r w:rsidR="00102AFD" w:rsidRPr="002466F7">
              <w:rPr>
                <w:rFonts w:ascii="Times New Roman" w:eastAsia="Times New Roman" w:hAnsi="Times New Roman" w:cs="Times New Roman"/>
                <w:sz w:val="20"/>
                <w:szCs w:val="20"/>
                <w:lang w:eastAsia="en-GB"/>
              </w:rPr>
              <w:t>usiness.</w:t>
            </w:r>
          </w:p>
        </w:tc>
      </w:tr>
      <w:tr w:rsidR="002466F7" w:rsidRPr="002466F7" w:rsidTr="00334117">
        <w:tblPrEx>
          <w:tblW w:w="9214" w:type="dxa"/>
          <w:tblInd w:w="108" w:type="dxa"/>
          <w:tblPrExChange w:id="37" w:author="Author">
            <w:tblPrEx>
              <w:tblW w:w="9214" w:type="dxa"/>
              <w:tblInd w:w="108" w:type="dxa"/>
            </w:tblPrEx>
          </w:tblPrExChange>
        </w:tblPrEx>
        <w:trPr>
          <w:trHeight w:val="1338"/>
          <w:trPrChange w:id="38" w:author="Author">
            <w:trPr>
              <w:gridAfter w:val="0"/>
              <w:trHeight w:val="1338"/>
            </w:trPr>
          </w:trPrChange>
        </w:trPr>
        <w:tc>
          <w:tcPr>
            <w:tcW w:w="1439" w:type="dxa"/>
            <w:tcBorders>
              <w:top w:val="single" w:sz="4" w:space="0" w:color="auto"/>
              <w:left w:val="single" w:sz="4" w:space="0" w:color="auto"/>
              <w:bottom w:val="single" w:sz="4" w:space="0" w:color="auto"/>
              <w:right w:val="single" w:sz="4" w:space="0" w:color="auto"/>
            </w:tcBorders>
            <w:shd w:val="clear" w:color="auto" w:fill="auto"/>
            <w:hideMark/>
            <w:tcPrChange w:id="39" w:author="Author">
              <w:tcPr>
                <w:tcW w:w="1418" w:type="dxa"/>
                <w:gridSpan w:val="2"/>
                <w:tcBorders>
                  <w:top w:val="single" w:sz="4" w:space="0" w:color="auto"/>
                  <w:left w:val="single" w:sz="4" w:space="0" w:color="auto"/>
                  <w:bottom w:val="single" w:sz="4" w:space="0" w:color="auto"/>
                  <w:right w:val="single" w:sz="4" w:space="0" w:color="auto"/>
                </w:tcBorders>
                <w:shd w:val="clear" w:color="auto" w:fill="auto"/>
                <w:hideMark/>
              </w:tcPr>
            </w:tcPrChange>
          </w:tcPr>
          <w:p w:rsidR="00102AFD" w:rsidRDefault="00CE194F" w:rsidP="00CE194F">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lastRenderedPageBreak/>
              <w:t>C0010</w:t>
            </w:r>
            <w:r w:rsidR="006E65FC">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C0020/R0030</w:t>
            </w:r>
          </w:p>
          <w:p w:rsidR="00F8491A" w:rsidRPr="002466F7" w:rsidRDefault="00F8491A" w:rsidP="00CE194F">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Pr="00D24FF5">
              <w:rPr>
                <w:rFonts w:ascii="Times New Roman" w:eastAsia="Times New Roman" w:hAnsi="Times New Roman" w:cs="Times New Roman"/>
                <w:sz w:val="20"/>
                <w:szCs w:val="20"/>
                <w:lang w:eastAsia="en-GB"/>
              </w:rPr>
              <w:t>A3 and C3</w:t>
            </w:r>
            <w:r>
              <w:rPr>
                <w:rFonts w:ascii="Times New Roman" w:eastAsia="Times New Roman" w:hAnsi="Times New Roman" w:cs="Times New Roman"/>
                <w:sz w:val="20"/>
                <w:szCs w:val="20"/>
                <w:lang w:eastAsia="en-GB"/>
              </w:rPr>
              <w:t>)</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Change w:id="40" w:author="Author">
              <w:tcPr>
                <w:tcW w:w="2340" w:type="dxa"/>
                <w:tcBorders>
                  <w:top w:val="single" w:sz="4" w:space="0" w:color="auto"/>
                  <w:left w:val="single" w:sz="4" w:space="0" w:color="auto"/>
                  <w:bottom w:val="single" w:sz="4" w:space="0" w:color="auto"/>
                  <w:right w:val="single" w:sz="4" w:space="0" w:color="auto"/>
                </w:tcBorders>
                <w:shd w:val="clear" w:color="auto" w:fill="auto"/>
                <w:hideMark/>
              </w:tcPr>
            </w:tcPrChange>
          </w:tcPr>
          <w:p w:rsidR="00102AFD" w:rsidRPr="002466F7" w:rsidRDefault="00102AFD"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Changes in perimeter</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Change w:id="41" w:author="Author">
              <w:tcPr>
                <w:tcW w:w="5456" w:type="dxa"/>
                <w:tcBorders>
                  <w:top w:val="single" w:sz="4" w:space="0" w:color="auto"/>
                  <w:left w:val="single" w:sz="4" w:space="0" w:color="auto"/>
                  <w:bottom w:val="single" w:sz="4" w:space="0" w:color="auto"/>
                  <w:right w:val="single" w:sz="4" w:space="0" w:color="auto"/>
                </w:tcBorders>
                <w:shd w:val="clear" w:color="auto" w:fill="auto"/>
                <w:hideMark/>
              </w:tcPr>
            </w:tcPrChange>
          </w:tcPr>
          <w:p w:rsidR="00102AFD" w:rsidRPr="002466F7" w:rsidRDefault="00102AFD" w:rsidP="00471B92">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Amount of adjustment to opening </w:t>
            </w:r>
            <w:ins w:id="42" w:author="Author">
              <w:del w:id="43" w:author="Author">
                <w:r w:rsidR="003B3EAC" w:rsidRPr="003B3EAC" w:rsidDel="00471B92">
                  <w:rPr>
                    <w:rFonts w:ascii="Times New Roman" w:eastAsia="Times New Roman" w:hAnsi="Times New Roman" w:cs="Times New Roman"/>
                    <w:sz w:val="20"/>
                    <w:szCs w:val="20"/>
                    <w:lang w:eastAsia="en-GB"/>
                  </w:rPr>
                  <w:delText xml:space="preserve"> </w:delText>
                </w:r>
              </w:del>
              <w:r w:rsidR="003B3EAC" w:rsidRPr="003B3EAC">
                <w:rPr>
                  <w:rFonts w:ascii="Times New Roman" w:eastAsia="Times New Roman" w:hAnsi="Times New Roman" w:cs="Times New Roman"/>
                  <w:sz w:val="20"/>
                  <w:szCs w:val="20"/>
                  <w:lang w:eastAsia="en-GB"/>
                </w:rPr>
                <w:t>Best Estimate</w:t>
              </w:r>
            </w:ins>
            <w:del w:id="44" w:author="Author">
              <w:r w:rsidRPr="002466F7" w:rsidDel="003B3EAC">
                <w:rPr>
                  <w:rFonts w:ascii="Times New Roman" w:eastAsia="Times New Roman" w:hAnsi="Times New Roman" w:cs="Times New Roman"/>
                  <w:sz w:val="20"/>
                  <w:szCs w:val="20"/>
                  <w:lang w:eastAsia="en-GB"/>
                </w:rPr>
                <w:delText>BE</w:delText>
              </w:r>
            </w:del>
            <w:r w:rsidRPr="002466F7">
              <w:rPr>
                <w:rFonts w:ascii="Times New Roman" w:eastAsia="Times New Roman" w:hAnsi="Times New Roman" w:cs="Times New Roman"/>
                <w:sz w:val="20"/>
                <w:szCs w:val="20"/>
                <w:lang w:eastAsia="en-GB"/>
              </w:rPr>
              <w:t xml:space="preserve"> related to changes in perimeter of the portfolio like sales of (part of) portfolio</w:t>
            </w:r>
            <w:r w:rsidR="00AC5519">
              <w:rPr>
                <w:rFonts w:ascii="Times New Roman" w:eastAsia="Times New Roman" w:hAnsi="Times New Roman" w:cs="Times New Roman"/>
                <w:sz w:val="20"/>
                <w:szCs w:val="20"/>
                <w:lang w:eastAsia="en-GB"/>
              </w:rPr>
              <w:t xml:space="preserve"> and</w:t>
            </w:r>
            <w:r w:rsidRPr="002466F7">
              <w:rPr>
                <w:rFonts w:ascii="Times New Roman" w:eastAsia="Times New Roman" w:hAnsi="Times New Roman" w:cs="Times New Roman"/>
                <w:sz w:val="20"/>
                <w:szCs w:val="20"/>
                <w:lang w:eastAsia="en-GB"/>
              </w:rPr>
              <w:t xml:space="preserve"> purchases</w:t>
            </w:r>
            <w:r w:rsidR="00F8491A">
              <w:rPr>
                <w:rFonts w:ascii="Times New Roman" w:eastAsia="Times New Roman" w:hAnsi="Times New Roman" w:cs="Times New Roman"/>
                <w:sz w:val="20"/>
                <w:szCs w:val="20"/>
                <w:lang w:eastAsia="en-GB"/>
              </w:rPr>
              <w:t>.</w:t>
            </w:r>
            <w:r w:rsidR="00AC5519">
              <w:rPr>
                <w:rFonts w:ascii="Times New Roman" w:eastAsia="Times New Roman" w:hAnsi="Times New Roman" w:cs="Times New Roman"/>
                <w:sz w:val="20"/>
                <w:szCs w:val="20"/>
                <w:lang w:eastAsia="en-GB"/>
              </w:rPr>
              <w:t xml:space="preserve"> </w:t>
            </w:r>
            <w:r w:rsidRPr="002466F7">
              <w:rPr>
                <w:rFonts w:ascii="Times New Roman" w:eastAsia="Times New Roman" w:hAnsi="Times New Roman" w:cs="Times New Roman"/>
                <w:sz w:val="20"/>
                <w:szCs w:val="20"/>
                <w:lang w:eastAsia="en-GB"/>
              </w:rPr>
              <w:t>This could also concern changes of perimeter due to liabilities evolving to annuities stemming from Non</w:t>
            </w:r>
            <w:r w:rsidR="00AC5519">
              <w:rPr>
                <w:rFonts w:ascii="Times New Roman" w:eastAsia="Times New Roman" w:hAnsi="Times New Roman" w:cs="Times New Roman"/>
                <w:sz w:val="20"/>
                <w:szCs w:val="20"/>
                <w:lang w:eastAsia="en-GB"/>
              </w:rPr>
              <w:t>-</w:t>
            </w:r>
            <w:r w:rsidRPr="002466F7">
              <w:rPr>
                <w:rFonts w:ascii="Times New Roman" w:eastAsia="Times New Roman" w:hAnsi="Times New Roman" w:cs="Times New Roman"/>
                <w:sz w:val="20"/>
                <w:szCs w:val="20"/>
                <w:lang w:eastAsia="en-GB"/>
              </w:rPr>
              <w:t>Life contracts (triggering some changes from Non</w:t>
            </w:r>
            <w:r w:rsidR="00AC5519">
              <w:rPr>
                <w:rFonts w:ascii="Times New Roman" w:eastAsia="Times New Roman" w:hAnsi="Times New Roman" w:cs="Times New Roman"/>
                <w:sz w:val="20"/>
                <w:szCs w:val="20"/>
                <w:lang w:eastAsia="en-GB"/>
              </w:rPr>
              <w:t>-</w:t>
            </w:r>
            <w:r w:rsidRPr="002466F7">
              <w:rPr>
                <w:rFonts w:ascii="Times New Roman" w:eastAsia="Times New Roman" w:hAnsi="Times New Roman" w:cs="Times New Roman"/>
                <w:sz w:val="20"/>
                <w:szCs w:val="20"/>
                <w:lang w:eastAsia="en-GB"/>
              </w:rPr>
              <w:t>Life to Life)</w:t>
            </w:r>
            <w:r w:rsidR="00AC5519">
              <w:rPr>
                <w:rFonts w:ascii="Times New Roman" w:eastAsia="Times New Roman" w:hAnsi="Times New Roman" w:cs="Times New Roman"/>
                <w:sz w:val="20"/>
                <w:szCs w:val="20"/>
                <w:lang w:eastAsia="en-GB"/>
              </w:rPr>
              <w:t>.</w:t>
            </w:r>
          </w:p>
        </w:tc>
      </w:tr>
      <w:tr w:rsidR="002466F7" w:rsidRPr="002466F7" w:rsidTr="00334117">
        <w:tblPrEx>
          <w:tblW w:w="9214" w:type="dxa"/>
          <w:tblInd w:w="108" w:type="dxa"/>
          <w:tblPrExChange w:id="45" w:author="Author">
            <w:tblPrEx>
              <w:tblW w:w="9214" w:type="dxa"/>
              <w:tblInd w:w="108" w:type="dxa"/>
            </w:tblPrEx>
          </w:tblPrExChange>
        </w:tblPrEx>
        <w:trPr>
          <w:trHeight w:val="2897"/>
          <w:trPrChange w:id="46" w:author="Author">
            <w:trPr>
              <w:gridAfter w:val="0"/>
              <w:trHeight w:val="2897"/>
            </w:trPr>
          </w:trPrChange>
        </w:trPr>
        <w:tc>
          <w:tcPr>
            <w:tcW w:w="1439" w:type="dxa"/>
            <w:tcBorders>
              <w:top w:val="single" w:sz="4" w:space="0" w:color="auto"/>
              <w:left w:val="single" w:sz="4" w:space="0" w:color="auto"/>
              <w:bottom w:val="single" w:sz="4" w:space="0" w:color="auto"/>
              <w:right w:val="single" w:sz="4" w:space="0" w:color="auto"/>
            </w:tcBorders>
            <w:shd w:val="clear" w:color="auto" w:fill="auto"/>
            <w:hideMark/>
            <w:tcPrChange w:id="47" w:author="Author">
              <w:tcPr>
                <w:tcW w:w="1418" w:type="dxa"/>
                <w:gridSpan w:val="2"/>
                <w:tcBorders>
                  <w:top w:val="single" w:sz="4" w:space="0" w:color="auto"/>
                  <w:left w:val="single" w:sz="4" w:space="0" w:color="auto"/>
                  <w:bottom w:val="single" w:sz="4" w:space="0" w:color="auto"/>
                  <w:right w:val="single" w:sz="4" w:space="0" w:color="auto"/>
                </w:tcBorders>
                <w:shd w:val="clear" w:color="auto" w:fill="auto"/>
                <w:hideMark/>
              </w:tcPr>
            </w:tcPrChange>
          </w:tcPr>
          <w:p w:rsidR="00102AFD" w:rsidRDefault="00CE194F" w:rsidP="00792C1B">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C0010</w:t>
            </w:r>
            <w:r w:rsidR="00AC5519">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C0020/R0040</w:t>
            </w:r>
          </w:p>
          <w:p w:rsidR="00F8491A" w:rsidRPr="002466F7" w:rsidRDefault="00F8491A" w:rsidP="00792C1B">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Pr="00D24FF5">
              <w:rPr>
                <w:rFonts w:ascii="Times New Roman" w:eastAsia="Times New Roman" w:hAnsi="Times New Roman" w:cs="Times New Roman"/>
                <w:sz w:val="20"/>
                <w:szCs w:val="20"/>
                <w:lang w:eastAsia="en-GB"/>
              </w:rPr>
              <w:t>A4 and C4</w:t>
            </w:r>
            <w:r>
              <w:rPr>
                <w:rFonts w:ascii="Times New Roman" w:eastAsia="Times New Roman" w:hAnsi="Times New Roman" w:cs="Times New Roman"/>
                <w:sz w:val="20"/>
                <w:szCs w:val="20"/>
                <w:lang w:eastAsia="en-GB"/>
              </w:rPr>
              <w:t>)</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Change w:id="48" w:author="Author">
              <w:tcPr>
                <w:tcW w:w="2340" w:type="dxa"/>
                <w:tcBorders>
                  <w:top w:val="single" w:sz="4" w:space="0" w:color="auto"/>
                  <w:left w:val="single" w:sz="4" w:space="0" w:color="auto"/>
                  <w:bottom w:val="single" w:sz="4" w:space="0" w:color="auto"/>
                  <w:right w:val="single" w:sz="4" w:space="0" w:color="auto"/>
                </w:tcBorders>
                <w:shd w:val="clear" w:color="auto" w:fill="auto"/>
                <w:hideMark/>
              </w:tcPr>
            </w:tcPrChange>
          </w:tcPr>
          <w:p w:rsidR="00102AFD" w:rsidRPr="002466F7" w:rsidRDefault="00102AFD"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Foreign exchange variation</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Change w:id="49" w:author="Author">
              <w:tcPr>
                <w:tcW w:w="5456" w:type="dxa"/>
                <w:tcBorders>
                  <w:top w:val="single" w:sz="4" w:space="0" w:color="auto"/>
                  <w:left w:val="single" w:sz="4" w:space="0" w:color="auto"/>
                  <w:bottom w:val="single" w:sz="4" w:space="0" w:color="auto"/>
                  <w:right w:val="single" w:sz="4" w:space="0" w:color="auto"/>
                </w:tcBorders>
                <w:shd w:val="clear" w:color="auto" w:fill="auto"/>
                <w:hideMark/>
              </w:tcPr>
            </w:tcPrChange>
          </w:tcPr>
          <w:p w:rsidR="00102AFD" w:rsidRDefault="00102AFD"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Amount of adjustment to opening </w:t>
            </w:r>
            <w:ins w:id="50" w:author="Author">
              <w:del w:id="51" w:author="Author">
                <w:r w:rsidR="003B3EAC" w:rsidRPr="003B3EAC" w:rsidDel="00471B92">
                  <w:rPr>
                    <w:rFonts w:ascii="Times New Roman" w:eastAsia="Times New Roman" w:hAnsi="Times New Roman" w:cs="Times New Roman"/>
                    <w:sz w:val="20"/>
                    <w:szCs w:val="20"/>
                    <w:lang w:eastAsia="en-GB"/>
                  </w:rPr>
                  <w:delText xml:space="preserve"> </w:delText>
                </w:r>
              </w:del>
              <w:r w:rsidR="003B3EAC" w:rsidRPr="003B3EAC">
                <w:rPr>
                  <w:rFonts w:ascii="Times New Roman" w:eastAsia="Times New Roman" w:hAnsi="Times New Roman" w:cs="Times New Roman"/>
                  <w:sz w:val="20"/>
                  <w:szCs w:val="20"/>
                  <w:lang w:eastAsia="en-GB"/>
                </w:rPr>
                <w:t>Best Estimate</w:t>
              </w:r>
            </w:ins>
            <w:del w:id="52" w:author="Author">
              <w:r w:rsidRPr="002466F7" w:rsidDel="003B3EAC">
                <w:rPr>
                  <w:rFonts w:ascii="Times New Roman" w:eastAsia="Times New Roman" w:hAnsi="Times New Roman" w:cs="Times New Roman"/>
                  <w:sz w:val="20"/>
                  <w:szCs w:val="20"/>
                  <w:lang w:eastAsia="en-GB"/>
                </w:rPr>
                <w:delText>BE</w:delText>
              </w:r>
            </w:del>
            <w:r w:rsidRPr="002466F7">
              <w:rPr>
                <w:rFonts w:ascii="Times New Roman" w:eastAsia="Times New Roman" w:hAnsi="Times New Roman" w:cs="Times New Roman"/>
                <w:sz w:val="20"/>
                <w:szCs w:val="20"/>
                <w:lang w:eastAsia="en-GB"/>
              </w:rPr>
              <w:t xml:space="preserve"> related to foreign exchange variation during the period.</w:t>
            </w:r>
          </w:p>
          <w:p w:rsidR="00AC5519" w:rsidRPr="002466F7" w:rsidRDefault="00AC5519" w:rsidP="00792C1B">
            <w:pPr>
              <w:spacing w:after="0" w:line="240" w:lineRule="auto"/>
              <w:rPr>
                <w:rFonts w:ascii="Times New Roman" w:eastAsia="Times New Roman" w:hAnsi="Times New Roman" w:cs="Times New Roman"/>
                <w:sz w:val="20"/>
                <w:szCs w:val="20"/>
                <w:lang w:eastAsia="en-GB"/>
              </w:rPr>
            </w:pPr>
          </w:p>
          <w:p w:rsidR="00102AFD" w:rsidRPr="002466F7" w:rsidRDefault="00F8491A" w:rsidP="00471B92">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In this case the</w:t>
            </w:r>
            <w:r w:rsidRPr="00D24FF5">
              <w:rPr>
                <w:rFonts w:ascii="Times New Roman" w:eastAsia="Times New Roman" w:hAnsi="Times New Roman" w:cs="Times New Roman"/>
                <w:sz w:val="20"/>
                <w:szCs w:val="20"/>
                <w:lang w:eastAsia="en-GB"/>
              </w:rPr>
              <w:t xml:space="preserve"> </w:t>
            </w:r>
            <w:r w:rsidR="00102AFD" w:rsidRPr="002466F7">
              <w:rPr>
                <w:rFonts w:ascii="Times New Roman" w:eastAsia="Times New Roman" w:hAnsi="Times New Roman" w:cs="Times New Roman"/>
                <w:sz w:val="20"/>
                <w:szCs w:val="20"/>
                <w:lang w:eastAsia="en-GB"/>
              </w:rPr>
              <w:t xml:space="preserve">foreign exchange variation is actually meant to be applied to contracts which are taken out in currencies different from the balance sheet currency. For the calculation, the cash-flows of these contracts contained in the opening </w:t>
            </w:r>
            <w:ins w:id="53" w:author="Author">
              <w:del w:id="54" w:author="Author">
                <w:r w:rsidR="003B3EAC" w:rsidRPr="003B3EAC" w:rsidDel="00471B92">
                  <w:rPr>
                    <w:rFonts w:ascii="Times New Roman" w:eastAsia="Times New Roman" w:hAnsi="Times New Roman" w:cs="Times New Roman"/>
                    <w:sz w:val="20"/>
                    <w:szCs w:val="20"/>
                    <w:lang w:eastAsia="en-GB"/>
                  </w:rPr>
                  <w:delText xml:space="preserve"> </w:delText>
                </w:r>
              </w:del>
              <w:r w:rsidR="003B3EAC" w:rsidRPr="003B3EAC">
                <w:rPr>
                  <w:rFonts w:ascii="Times New Roman" w:eastAsia="Times New Roman" w:hAnsi="Times New Roman" w:cs="Times New Roman"/>
                  <w:sz w:val="20"/>
                  <w:szCs w:val="20"/>
                  <w:lang w:eastAsia="en-GB"/>
                </w:rPr>
                <w:t>Best Estimate</w:t>
              </w:r>
            </w:ins>
            <w:del w:id="55" w:author="Author">
              <w:r w:rsidR="00102AFD" w:rsidRPr="002466F7" w:rsidDel="003B3EAC">
                <w:rPr>
                  <w:rFonts w:ascii="Times New Roman" w:eastAsia="Times New Roman" w:hAnsi="Times New Roman" w:cs="Times New Roman"/>
                  <w:sz w:val="20"/>
                  <w:szCs w:val="20"/>
                  <w:lang w:eastAsia="en-GB"/>
                </w:rPr>
                <w:delText>BE</w:delText>
              </w:r>
            </w:del>
            <w:r w:rsidR="00102AFD" w:rsidRPr="002466F7">
              <w:rPr>
                <w:rFonts w:ascii="Times New Roman" w:eastAsia="Times New Roman" w:hAnsi="Times New Roman" w:cs="Times New Roman"/>
                <w:sz w:val="20"/>
                <w:szCs w:val="20"/>
                <w:lang w:eastAsia="en-GB"/>
              </w:rPr>
              <w:t xml:space="preserve"> are simply converted due to the exchange variation.  </w:t>
            </w:r>
            <w:r w:rsidR="00102AFD" w:rsidRPr="002466F7">
              <w:rPr>
                <w:rFonts w:ascii="Times New Roman" w:eastAsia="Times New Roman" w:hAnsi="Times New Roman" w:cs="Times New Roman"/>
                <w:sz w:val="20"/>
                <w:szCs w:val="20"/>
                <w:lang w:eastAsia="en-GB"/>
              </w:rPr>
              <w:br/>
            </w:r>
            <w:r w:rsidR="00102AFD" w:rsidRPr="002466F7">
              <w:rPr>
                <w:rFonts w:ascii="Times New Roman" w:eastAsia="Times New Roman" w:hAnsi="Times New Roman" w:cs="Times New Roman"/>
                <w:sz w:val="20"/>
                <w:szCs w:val="20"/>
                <w:lang w:eastAsia="en-GB"/>
              </w:rPr>
              <w:br/>
              <w:t>This item does not address the impact on the cash-flows of the insurance portfolio induced by re-valuation of year N-1 assets due to foreign exchange variation during year N.</w:t>
            </w:r>
          </w:p>
        </w:tc>
      </w:tr>
      <w:tr w:rsidR="002466F7" w:rsidRPr="002466F7" w:rsidTr="00334117">
        <w:tblPrEx>
          <w:tblW w:w="9214" w:type="dxa"/>
          <w:tblInd w:w="108" w:type="dxa"/>
          <w:tblPrExChange w:id="56" w:author="Author">
            <w:tblPrEx>
              <w:tblW w:w="9214" w:type="dxa"/>
              <w:tblInd w:w="108" w:type="dxa"/>
            </w:tblPrEx>
          </w:tblPrExChange>
        </w:tblPrEx>
        <w:trPr>
          <w:trHeight w:val="2400"/>
          <w:trPrChange w:id="57" w:author="Author">
            <w:trPr>
              <w:gridAfter w:val="0"/>
              <w:trHeight w:val="2400"/>
            </w:trPr>
          </w:trPrChange>
        </w:trPr>
        <w:tc>
          <w:tcPr>
            <w:tcW w:w="1439" w:type="dxa"/>
            <w:tcBorders>
              <w:top w:val="single" w:sz="4" w:space="0" w:color="auto"/>
              <w:left w:val="single" w:sz="4" w:space="0" w:color="auto"/>
              <w:bottom w:val="single" w:sz="4" w:space="0" w:color="auto"/>
              <w:right w:val="single" w:sz="4" w:space="0" w:color="auto"/>
            </w:tcBorders>
            <w:shd w:val="clear" w:color="auto" w:fill="auto"/>
            <w:hideMark/>
            <w:tcPrChange w:id="58" w:author="Author">
              <w:tcPr>
                <w:tcW w:w="1418" w:type="dxa"/>
                <w:gridSpan w:val="2"/>
                <w:tcBorders>
                  <w:top w:val="single" w:sz="4" w:space="0" w:color="auto"/>
                  <w:left w:val="single" w:sz="4" w:space="0" w:color="auto"/>
                  <w:bottom w:val="single" w:sz="4" w:space="0" w:color="auto"/>
                  <w:right w:val="single" w:sz="4" w:space="0" w:color="auto"/>
                </w:tcBorders>
                <w:shd w:val="clear" w:color="auto" w:fill="auto"/>
                <w:hideMark/>
              </w:tcPr>
            </w:tcPrChange>
          </w:tcPr>
          <w:p w:rsidR="00102AFD" w:rsidRDefault="00CE194F" w:rsidP="00792C1B">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C0010</w:t>
            </w:r>
            <w:r w:rsidR="00AC5519">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C0020/R0050</w:t>
            </w:r>
          </w:p>
          <w:p w:rsidR="00F8491A" w:rsidRPr="002466F7" w:rsidRDefault="00F8491A" w:rsidP="00792C1B">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Pr="00D24FF5">
              <w:rPr>
                <w:rFonts w:ascii="Times New Roman" w:eastAsia="Times New Roman" w:hAnsi="Times New Roman" w:cs="Times New Roman"/>
                <w:sz w:val="20"/>
                <w:szCs w:val="20"/>
                <w:lang w:eastAsia="en-GB"/>
              </w:rPr>
              <w:t>A5 and C5</w:t>
            </w:r>
            <w:r>
              <w:rPr>
                <w:rFonts w:ascii="Times New Roman" w:eastAsia="Times New Roman" w:hAnsi="Times New Roman" w:cs="Times New Roman"/>
                <w:sz w:val="20"/>
                <w:szCs w:val="20"/>
                <w:lang w:eastAsia="en-GB"/>
              </w:rPr>
              <w:t>)</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Change w:id="59" w:author="Author">
              <w:tcPr>
                <w:tcW w:w="2340" w:type="dxa"/>
                <w:tcBorders>
                  <w:top w:val="single" w:sz="4" w:space="0" w:color="auto"/>
                  <w:left w:val="single" w:sz="4" w:space="0" w:color="auto"/>
                  <w:bottom w:val="single" w:sz="4" w:space="0" w:color="auto"/>
                  <w:right w:val="single" w:sz="4" w:space="0" w:color="auto"/>
                </w:tcBorders>
                <w:shd w:val="clear" w:color="auto" w:fill="auto"/>
                <w:hideMark/>
              </w:tcPr>
            </w:tcPrChange>
          </w:tcPr>
          <w:p w:rsidR="00102AFD" w:rsidRPr="002466F7" w:rsidRDefault="003B3EAC">
            <w:pPr>
              <w:spacing w:after="0" w:line="240" w:lineRule="auto"/>
              <w:rPr>
                <w:rFonts w:ascii="Times New Roman" w:eastAsia="Times New Roman" w:hAnsi="Times New Roman" w:cs="Times New Roman"/>
                <w:sz w:val="20"/>
                <w:szCs w:val="20"/>
                <w:lang w:eastAsia="en-GB"/>
              </w:rPr>
            </w:pPr>
            <w:ins w:id="60" w:author="Author">
              <w:r w:rsidRPr="003B3EAC">
                <w:rPr>
                  <w:rFonts w:ascii="Times New Roman" w:eastAsia="Times New Roman" w:hAnsi="Times New Roman" w:cs="Times New Roman"/>
                  <w:sz w:val="20"/>
                  <w:szCs w:val="20"/>
                  <w:lang w:eastAsia="en-GB"/>
                </w:rPr>
                <w:t>Best Estimate</w:t>
              </w:r>
            </w:ins>
            <w:del w:id="61" w:author="Author">
              <w:r w:rsidR="00102AFD" w:rsidRPr="002466F7" w:rsidDel="003B3EAC">
                <w:rPr>
                  <w:rFonts w:ascii="Times New Roman" w:eastAsia="Times New Roman" w:hAnsi="Times New Roman" w:cs="Times New Roman"/>
                  <w:sz w:val="20"/>
                  <w:szCs w:val="20"/>
                  <w:lang w:eastAsia="en-GB"/>
                </w:rPr>
                <w:delText>BE</w:delText>
              </w:r>
            </w:del>
            <w:r w:rsidR="00102AFD" w:rsidRPr="002466F7">
              <w:rPr>
                <w:rFonts w:ascii="Times New Roman" w:eastAsia="Times New Roman" w:hAnsi="Times New Roman" w:cs="Times New Roman"/>
                <w:sz w:val="20"/>
                <w:szCs w:val="20"/>
                <w:lang w:eastAsia="en-GB"/>
              </w:rPr>
              <w:t xml:space="preserve"> on risks accepted during the period</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Change w:id="62" w:author="Author">
              <w:tcPr>
                <w:tcW w:w="5456" w:type="dxa"/>
                <w:tcBorders>
                  <w:top w:val="single" w:sz="4" w:space="0" w:color="auto"/>
                  <w:left w:val="single" w:sz="4" w:space="0" w:color="auto"/>
                  <w:bottom w:val="single" w:sz="4" w:space="0" w:color="auto"/>
                  <w:right w:val="single" w:sz="4" w:space="0" w:color="auto"/>
                </w:tcBorders>
                <w:shd w:val="clear" w:color="auto" w:fill="auto"/>
                <w:hideMark/>
              </w:tcPr>
            </w:tcPrChange>
          </w:tcPr>
          <w:p w:rsidR="00102AFD" w:rsidRPr="002466F7" w:rsidRDefault="00102AFD"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It represents present expected future cash flows (gross of reinsurance) included in </w:t>
            </w:r>
            <w:ins w:id="63" w:author="Author">
              <w:del w:id="64" w:author="Author">
                <w:r w:rsidR="003B3EAC" w:rsidRPr="003B3EAC" w:rsidDel="00471B92">
                  <w:rPr>
                    <w:rFonts w:ascii="Times New Roman" w:eastAsia="Times New Roman" w:hAnsi="Times New Roman" w:cs="Times New Roman"/>
                    <w:sz w:val="20"/>
                    <w:szCs w:val="20"/>
                    <w:lang w:eastAsia="en-GB"/>
                  </w:rPr>
                  <w:delText xml:space="preserve"> </w:delText>
                </w:r>
              </w:del>
              <w:r w:rsidR="003B3EAC" w:rsidRPr="003B3EAC">
                <w:rPr>
                  <w:rFonts w:ascii="Times New Roman" w:eastAsia="Times New Roman" w:hAnsi="Times New Roman" w:cs="Times New Roman"/>
                  <w:sz w:val="20"/>
                  <w:szCs w:val="20"/>
                  <w:lang w:eastAsia="en-GB"/>
                </w:rPr>
                <w:t>Best Estimate</w:t>
              </w:r>
            </w:ins>
            <w:del w:id="65" w:author="Author">
              <w:r w:rsidRPr="002466F7" w:rsidDel="003B3EAC">
                <w:rPr>
                  <w:rFonts w:ascii="Times New Roman" w:eastAsia="Times New Roman" w:hAnsi="Times New Roman" w:cs="Times New Roman"/>
                  <w:sz w:val="20"/>
                  <w:szCs w:val="20"/>
                  <w:lang w:eastAsia="en-GB"/>
                </w:rPr>
                <w:delText>BE</w:delText>
              </w:r>
            </w:del>
            <w:r w:rsidRPr="002466F7">
              <w:rPr>
                <w:rFonts w:ascii="Times New Roman" w:eastAsia="Times New Roman" w:hAnsi="Times New Roman" w:cs="Times New Roman"/>
                <w:sz w:val="20"/>
                <w:szCs w:val="20"/>
                <w:lang w:eastAsia="en-GB"/>
              </w:rPr>
              <w:t xml:space="preserve"> and related to risks accepted during the period.</w:t>
            </w:r>
          </w:p>
          <w:p w:rsidR="005F2003" w:rsidRDefault="005F2003" w:rsidP="00792C1B">
            <w:pPr>
              <w:spacing w:after="0" w:line="240" w:lineRule="auto"/>
              <w:rPr>
                <w:rFonts w:ascii="Times New Roman" w:eastAsia="Times New Roman" w:hAnsi="Times New Roman" w:cs="Times New Roman"/>
                <w:sz w:val="20"/>
                <w:szCs w:val="20"/>
                <w:lang w:eastAsia="en-GB"/>
              </w:rPr>
            </w:pPr>
          </w:p>
          <w:p w:rsidR="00102AFD" w:rsidRDefault="00AC5519" w:rsidP="00792C1B">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w:t>
            </w:r>
            <w:r w:rsidR="00102AFD" w:rsidRPr="002466F7">
              <w:rPr>
                <w:rFonts w:ascii="Times New Roman" w:eastAsia="Times New Roman" w:hAnsi="Times New Roman" w:cs="Times New Roman"/>
                <w:sz w:val="20"/>
                <w:szCs w:val="20"/>
                <w:lang w:eastAsia="en-GB"/>
              </w:rPr>
              <w:t xml:space="preserve">his </w:t>
            </w:r>
            <w:r w:rsidR="00F8491A">
              <w:rPr>
                <w:rFonts w:ascii="Times New Roman" w:eastAsia="Times New Roman" w:hAnsi="Times New Roman" w:cs="Times New Roman"/>
                <w:sz w:val="20"/>
                <w:szCs w:val="20"/>
                <w:lang w:eastAsia="en-GB"/>
              </w:rPr>
              <w:t>shall</w:t>
            </w:r>
            <w:r w:rsidR="00102AFD" w:rsidRPr="002466F7">
              <w:rPr>
                <w:rFonts w:ascii="Times New Roman" w:eastAsia="Times New Roman" w:hAnsi="Times New Roman" w:cs="Times New Roman"/>
                <w:sz w:val="20"/>
                <w:szCs w:val="20"/>
                <w:lang w:eastAsia="en-GB"/>
              </w:rPr>
              <w:t xml:space="preserve"> be considered at the closing date (and not at the actual date of inception of the risks), i.e</w:t>
            </w:r>
            <w:r>
              <w:rPr>
                <w:rFonts w:ascii="Times New Roman" w:eastAsia="Times New Roman" w:hAnsi="Times New Roman" w:cs="Times New Roman"/>
                <w:sz w:val="20"/>
                <w:szCs w:val="20"/>
                <w:lang w:eastAsia="en-GB"/>
              </w:rPr>
              <w:t>.</w:t>
            </w:r>
            <w:r w:rsidR="00102AFD" w:rsidRPr="002466F7">
              <w:rPr>
                <w:rFonts w:ascii="Times New Roman" w:eastAsia="Times New Roman" w:hAnsi="Times New Roman" w:cs="Times New Roman"/>
                <w:sz w:val="20"/>
                <w:szCs w:val="20"/>
                <w:lang w:eastAsia="en-GB"/>
              </w:rPr>
              <w:t xml:space="preserve"> this </w:t>
            </w:r>
            <w:r w:rsidR="00F8491A">
              <w:rPr>
                <w:rFonts w:ascii="Times New Roman" w:eastAsia="Times New Roman" w:hAnsi="Times New Roman" w:cs="Times New Roman"/>
                <w:sz w:val="20"/>
                <w:szCs w:val="20"/>
                <w:lang w:eastAsia="en-GB"/>
              </w:rPr>
              <w:t>shall</w:t>
            </w:r>
            <w:r w:rsidR="00102AFD" w:rsidRPr="002466F7">
              <w:rPr>
                <w:rFonts w:ascii="Times New Roman" w:eastAsia="Times New Roman" w:hAnsi="Times New Roman" w:cs="Times New Roman"/>
                <w:sz w:val="20"/>
                <w:szCs w:val="20"/>
                <w:lang w:eastAsia="en-GB"/>
              </w:rPr>
              <w:t xml:space="preserve"> form part of the </w:t>
            </w:r>
            <w:ins w:id="66" w:author="Author">
              <w:del w:id="67" w:author="Author">
                <w:r w:rsidR="003B3EAC" w:rsidRPr="003B3EAC" w:rsidDel="00471B92">
                  <w:rPr>
                    <w:rFonts w:ascii="Times New Roman" w:eastAsia="Times New Roman" w:hAnsi="Times New Roman" w:cs="Times New Roman"/>
                    <w:sz w:val="20"/>
                    <w:szCs w:val="20"/>
                    <w:lang w:eastAsia="en-GB"/>
                  </w:rPr>
                  <w:delText xml:space="preserve"> </w:delText>
                </w:r>
              </w:del>
              <w:r w:rsidR="003B3EAC" w:rsidRPr="003B3EAC">
                <w:rPr>
                  <w:rFonts w:ascii="Times New Roman" w:eastAsia="Times New Roman" w:hAnsi="Times New Roman" w:cs="Times New Roman"/>
                  <w:sz w:val="20"/>
                  <w:szCs w:val="20"/>
                  <w:lang w:eastAsia="en-GB"/>
                </w:rPr>
                <w:t>Best Estimate</w:t>
              </w:r>
            </w:ins>
            <w:del w:id="68" w:author="Author">
              <w:r w:rsidR="00102AFD" w:rsidRPr="002466F7" w:rsidDel="003B3EAC">
                <w:rPr>
                  <w:rFonts w:ascii="Times New Roman" w:eastAsia="Times New Roman" w:hAnsi="Times New Roman" w:cs="Times New Roman"/>
                  <w:sz w:val="20"/>
                  <w:szCs w:val="20"/>
                  <w:lang w:eastAsia="en-GB"/>
                </w:rPr>
                <w:delText>BE</w:delText>
              </w:r>
            </w:del>
            <w:r w:rsidR="00102AFD" w:rsidRPr="002466F7">
              <w:rPr>
                <w:rFonts w:ascii="Times New Roman" w:eastAsia="Times New Roman" w:hAnsi="Times New Roman" w:cs="Times New Roman"/>
                <w:sz w:val="20"/>
                <w:szCs w:val="20"/>
                <w:lang w:eastAsia="en-GB"/>
              </w:rPr>
              <w:t xml:space="preserve"> at closing date. </w:t>
            </w:r>
          </w:p>
          <w:p w:rsidR="00AC5519" w:rsidRPr="002466F7" w:rsidRDefault="00AC5519" w:rsidP="00792C1B">
            <w:pPr>
              <w:spacing w:after="0" w:line="240" w:lineRule="auto"/>
              <w:rPr>
                <w:rFonts w:ascii="Times New Roman" w:eastAsia="Times New Roman" w:hAnsi="Times New Roman" w:cs="Times New Roman"/>
                <w:sz w:val="20"/>
                <w:szCs w:val="20"/>
                <w:lang w:eastAsia="en-GB"/>
              </w:rPr>
            </w:pPr>
          </w:p>
          <w:p w:rsidR="00102AFD" w:rsidRPr="002466F7" w:rsidRDefault="00AC5519">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The s</w:t>
            </w:r>
            <w:r w:rsidR="00102AFD" w:rsidRPr="002466F7">
              <w:rPr>
                <w:rFonts w:ascii="Times New Roman" w:eastAsia="Times New Roman" w:hAnsi="Times New Roman" w:cs="Times New Roman"/>
                <w:sz w:val="20"/>
                <w:szCs w:val="20"/>
                <w:lang w:eastAsia="en-GB"/>
              </w:rPr>
              <w:t xml:space="preserve">cope of cash flows refers to Art 77 of Directive 2009/138/EC. </w:t>
            </w:r>
          </w:p>
        </w:tc>
      </w:tr>
      <w:tr w:rsidR="002466F7" w:rsidRPr="002466F7" w:rsidTr="00334117">
        <w:tblPrEx>
          <w:tblW w:w="9214" w:type="dxa"/>
          <w:tblInd w:w="108" w:type="dxa"/>
          <w:tblPrExChange w:id="69" w:author="Author">
            <w:tblPrEx>
              <w:tblW w:w="9214" w:type="dxa"/>
              <w:tblInd w:w="108" w:type="dxa"/>
            </w:tblPrEx>
          </w:tblPrExChange>
        </w:tblPrEx>
        <w:trPr>
          <w:trHeight w:val="3526"/>
          <w:trPrChange w:id="70" w:author="Author">
            <w:trPr>
              <w:gridAfter w:val="0"/>
              <w:trHeight w:val="3526"/>
            </w:trPr>
          </w:trPrChange>
        </w:trPr>
        <w:tc>
          <w:tcPr>
            <w:tcW w:w="1439" w:type="dxa"/>
            <w:tcBorders>
              <w:top w:val="single" w:sz="4" w:space="0" w:color="auto"/>
              <w:left w:val="single" w:sz="4" w:space="0" w:color="auto"/>
              <w:bottom w:val="single" w:sz="4" w:space="0" w:color="auto"/>
              <w:right w:val="single" w:sz="4" w:space="0" w:color="auto"/>
            </w:tcBorders>
            <w:shd w:val="clear" w:color="auto" w:fill="auto"/>
            <w:hideMark/>
            <w:tcPrChange w:id="71" w:author="Author">
              <w:tcPr>
                <w:tcW w:w="1418" w:type="dxa"/>
                <w:gridSpan w:val="2"/>
                <w:tcBorders>
                  <w:top w:val="single" w:sz="4" w:space="0" w:color="auto"/>
                  <w:left w:val="single" w:sz="4" w:space="0" w:color="auto"/>
                  <w:bottom w:val="single" w:sz="4" w:space="0" w:color="auto"/>
                  <w:right w:val="single" w:sz="4" w:space="0" w:color="auto"/>
                </w:tcBorders>
                <w:shd w:val="clear" w:color="auto" w:fill="auto"/>
                <w:hideMark/>
              </w:tcPr>
            </w:tcPrChange>
          </w:tcPr>
          <w:p w:rsidR="00102AFD" w:rsidRDefault="00CE194F" w:rsidP="00CE194F">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C0010</w:t>
            </w:r>
            <w:r w:rsidR="00AC5519">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C0020/R0060</w:t>
            </w:r>
          </w:p>
          <w:p w:rsidR="008D4EE1" w:rsidRPr="002466F7" w:rsidRDefault="008D4EE1" w:rsidP="00CE194F">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Pr="00D24FF5">
              <w:rPr>
                <w:rFonts w:ascii="Times New Roman" w:eastAsia="Times New Roman" w:hAnsi="Times New Roman" w:cs="Times New Roman"/>
                <w:sz w:val="20"/>
                <w:szCs w:val="20"/>
                <w:lang w:eastAsia="en-GB"/>
              </w:rPr>
              <w:t>A6 and C6</w:t>
            </w:r>
            <w:r>
              <w:rPr>
                <w:rFonts w:ascii="Times New Roman" w:eastAsia="Times New Roman" w:hAnsi="Times New Roman" w:cs="Times New Roman"/>
                <w:sz w:val="20"/>
                <w:szCs w:val="20"/>
                <w:lang w:eastAsia="en-GB"/>
              </w:rPr>
              <w:t>)</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Change w:id="72" w:author="Author">
              <w:tcPr>
                <w:tcW w:w="2340" w:type="dxa"/>
                <w:tcBorders>
                  <w:top w:val="single" w:sz="4" w:space="0" w:color="auto"/>
                  <w:left w:val="single" w:sz="4" w:space="0" w:color="auto"/>
                  <w:bottom w:val="single" w:sz="4" w:space="0" w:color="auto"/>
                  <w:right w:val="single" w:sz="4" w:space="0" w:color="auto"/>
                </w:tcBorders>
                <w:shd w:val="clear" w:color="auto" w:fill="auto"/>
                <w:hideMark/>
              </w:tcPr>
            </w:tcPrChange>
          </w:tcPr>
          <w:p w:rsidR="00102AFD" w:rsidRPr="002466F7" w:rsidRDefault="00102AFD"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Variation of </w:t>
            </w:r>
            <w:ins w:id="73" w:author="Author">
              <w:r w:rsidR="003B3EAC" w:rsidRPr="003B3EAC">
                <w:rPr>
                  <w:rFonts w:ascii="Times New Roman" w:eastAsia="Times New Roman" w:hAnsi="Times New Roman" w:cs="Times New Roman"/>
                  <w:sz w:val="20"/>
                  <w:szCs w:val="20"/>
                  <w:lang w:eastAsia="en-GB"/>
                </w:rPr>
                <w:t xml:space="preserve"> Best Estimate</w:t>
              </w:r>
            </w:ins>
            <w:del w:id="74" w:author="Author">
              <w:r w:rsidRPr="002466F7" w:rsidDel="003B3EAC">
                <w:rPr>
                  <w:rFonts w:ascii="Times New Roman" w:eastAsia="Times New Roman" w:hAnsi="Times New Roman" w:cs="Times New Roman"/>
                  <w:sz w:val="20"/>
                  <w:szCs w:val="20"/>
                  <w:lang w:eastAsia="en-GB"/>
                </w:rPr>
                <w:delText>BE</w:delText>
              </w:r>
            </w:del>
            <w:r w:rsidRPr="002466F7">
              <w:rPr>
                <w:rFonts w:ascii="Times New Roman" w:eastAsia="Times New Roman" w:hAnsi="Times New Roman" w:cs="Times New Roman"/>
                <w:sz w:val="20"/>
                <w:szCs w:val="20"/>
                <w:lang w:eastAsia="en-GB"/>
              </w:rPr>
              <w:t xml:space="preserve"> due to unwinding of discount rate – risks accepted prior to period</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Change w:id="75" w:author="Author">
              <w:tcPr>
                <w:tcW w:w="5456" w:type="dxa"/>
                <w:tcBorders>
                  <w:top w:val="single" w:sz="4" w:space="0" w:color="auto"/>
                  <w:left w:val="single" w:sz="4" w:space="0" w:color="auto"/>
                  <w:bottom w:val="single" w:sz="4" w:space="0" w:color="auto"/>
                  <w:right w:val="single" w:sz="4" w:space="0" w:color="auto"/>
                </w:tcBorders>
                <w:shd w:val="clear" w:color="auto" w:fill="auto"/>
                <w:hideMark/>
              </w:tcPr>
            </w:tcPrChange>
          </w:tcPr>
          <w:p w:rsidR="00102AFD" w:rsidRPr="002466F7" w:rsidRDefault="00102AFD"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The variation of </w:t>
            </w:r>
            <w:ins w:id="76" w:author="Author">
              <w:del w:id="77" w:author="Author">
                <w:r w:rsidR="003B3EAC" w:rsidRPr="003B3EAC" w:rsidDel="00471B92">
                  <w:rPr>
                    <w:rFonts w:ascii="Times New Roman" w:eastAsia="Times New Roman" w:hAnsi="Times New Roman" w:cs="Times New Roman"/>
                    <w:sz w:val="20"/>
                    <w:szCs w:val="20"/>
                    <w:lang w:eastAsia="en-GB"/>
                  </w:rPr>
                  <w:delText xml:space="preserve"> </w:delText>
                </w:r>
              </w:del>
              <w:r w:rsidR="003B3EAC" w:rsidRPr="003B3EAC">
                <w:rPr>
                  <w:rFonts w:ascii="Times New Roman" w:eastAsia="Times New Roman" w:hAnsi="Times New Roman" w:cs="Times New Roman"/>
                  <w:sz w:val="20"/>
                  <w:szCs w:val="20"/>
                  <w:lang w:eastAsia="en-GB"/>
                </w:rPr>
                <w:t>Best Estimate</w:t>
              </w:r>
            </w:ins>
            <w:del w:id="78" w:author="Author">
              <w:r w:rsidRPr="002466F7" w:rsidDel="003B3EAC">
                <w:rPr>
                  <w:rFonts w:ascii="Times New Roman" w:eastAsia="Times New Roman" w:hAnsi="Times New Roman" w:cs="Times New Roman"/>
                  <w:sz w:val="20"/>
                  <w:szCs w:val="20"/>
                  <w:lang w:eastAsia="en-GB"/>
                </w:rPr>
                <w:delText>BE</w:delText>
              </w:r>
            </w:del>
            <w:r w:rsidRPr="002466F7">
              <w:rPr>
                <w:rFonts w:ascii="Times New Roman" w:eastAsia="Times New Roman" w:hAnsi="Times New Roman" w:cs="Times New Roman"/>
                <w:sz w:val="20"/>
                <w:szCs w:val="20"/>
                <w:lang w:eastAsia="en-GB"/>
              </w:rPr>
              <w:t xml:space="preserve"> captured here </w:t>
            </w:r>
            <w:r w:rsidR="00F8491A">
              <w:rPr>
                <w:rFonts w:ascii="Times New Roman" w:eastAsia="Times New Roman" w:hAnsi="Times New Roman" w:cs="Times New Roman"/>
                <w:sz w:val="20"/>
                <w:szCs w:val="20"/>
                <w:lang w:eastAsia="en-GB"/>
              </w:rPr>
              <w:t>shall</w:t>
            </w:r>
            <w:r w:rsidRPr="002466F7">
              <w:rPr>
                <w:rFonts w:ascii="Times New Roman" w:eastAsia="Times New Roman" w:hAnsi="Times New Roman" w:cs="Times New Roman"/>
                <w:sz w:val="20"/>
                <w:szCs w:val="20"/>
                <w:lang w:eastAsia="en-GB"/>
              </w:rPr>
              <w:t xml:space="preserve"> only relate to the unwinding of discount rates, and does not take into account other parameters such as changes in assumptions or discount rates, experience </w:t>
            </w:r>
            <w:r w:rsidR="008D4EE1" w:rsidRPr="002466F7">
              <w:rPr>
                <w:rFonts w:ascii="Times New Roman" w:eastAsia="Times New Roman" w:hAnsi="Times New Roman" w:cs="Times New Roman"/>
                <w:sz w:val="20"/>
                <w:szCs w:val="20"/>
                <w:lang w:eastAsia="en-GB"/>
              </w:rPr>
              <w:t>adjustment</w:t>
            </w:r>
            <w:r w:rsidR="008D4EE1">
              <w:rPr>
                <w:rFonts w:ascii="Times New Roman" w:eastAsia="Times New Roman" w:hAnsi="Times New Roman" w:cs="Times New Roman"/>
                <w:sz w:val="20"/>
                <w:szCs w:val="20"/>
                <w:lang w:eastAsia="en-GB"/>
              </w:rPr>
              <w:t>, etc.</w:t>
            </w:r>
          </w:p>
          <w:p w:rsidR="005F2003" w:rsidRDefault="005F2003" w:rsidP="00792C1B">
            <w:pPr>
              <w:spacing w:after="0" w:line="240" w:lineRule="auto"/>
              <w:rPr>
                <w:rFonts w:ascii="Times New Roman" w:eastAsia="Times New Roman" w:hAnsi="Times New Roman" w:cs="Times New Roman"/>
                <w:sz w:val="20"/>
                <w:szCs w:val="20"/>
                <w:lang w:eastAsia="en-GB"/>
              </w:rPr>
            </w:pPr>
          </w:p>
          <w:p w:rsidR="00102AFD" w:rsidRPr="002466F7" w:rsidRDefault="00102AFD"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The concept of unwinding may be illustrated as follows: Calculate the </w:t>
            </w:r>
            <w:ins w:id="79" w:author="Author">
              <w:del w:id="80" w:author="Author">
                <w:r w:rsidR="003B3EAC" w:rsidRPr="003B3EAC" w:rsidDel="00471B92">
                  <w:rPr>
                    <w:rFonts w:ascii="Times New Roman" w:eastAsia="Times New Roman" w:hAnsi="Times New Roman" w:cs="Times New Roman"/>
                    <w:sz w:val="20"/>
                    <w:szCs w:val="20"/>
                    <w:lang w:eastAsia="en-GB"/>
                  </w:rPr>
                  <w:delText xml:space="preserve"> </w:delText>
                </w:r>
              </w:del>
              <w:r w:rsidR="003B3EAC" w:rsidRPr="003B3EAC">
                <w:rPr>
                  <w:rFonts w:ascii="Times New Roman" w:eastAsia="Times New Roman" w:hAnsi="Times New Roman" w:cs="Times New Roman"/>
                  <w:sz w:val="20"/>
                  <w:szCs w:val="20"/>
                  <w:lang w:eastAsia="en-GB"/>
                </w:rPr>
                <w:t>Best Estimate</w:t>
              </w:r>
            </w:ins>
            <w:del w:id="81" w:author="Author">
              <w:r w:rsidRPr="002466F7" w:rsidDel="003B3EAC">
                <w:rPr>
                  <w:rFonts w:ascii="Times New Roman" w:eastAsia="Times New Roman" w:hAnsi="Times New Roman" w:cs="Times New Roman"/>
                  <w:sz w:val="20"/>
                  <w:szCs w:val="20"/>
                  <w:lang w:eastAsia="en-GB"/>
                </w:rPr>
                <w:delText>BE</w:delText>
              </w:r>
            </w:del>
            <w:r w:rsidRPr="002466F7">
              <w:rPr>
                <w:rFonts w:ascii="Times New Roman" w:eastAsia="Times New Roman" w:hAnsi="Times New Roman" w:cs="Times New Roman"/>
                <w:sz w:val="20"/>
                <w:szCs w:val="20"/>
                <w:lang w:eastAsia="en-GB"/>
              </w:rPr>
              <w:t xml:space="preserve"> of year N-1 again but using the shifted interest rate term structure</w:t>
            </w:r>
          </w:p>
          <w:p w:rsidR="005F2003" w:rsidRDefault="005F2003" w:rsidP="00792C1B">
            <w:pPr>
              <w:spacing w:after="0" w:line="240" w:lineRule="auto"/>
              <w:rPr>
                <w:rFonts w:ascii="Times New Roman" w:eastAsia="Times New Roman" w:hAnsi="Times New Roman" w:cs="Times New Roman"/>
                <w:sz w:val="20"/>
                <w:szCs w:val="20"/>
                <w:lang w:eastAsia="en-GB"/>
              </w:rPr>
            </w:pPr>
          </w:p>
          <w:p w:rsidR="00102AFD" w:rsidRPr="002466F7" w:rsidRDefault="00102AFD"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In order to isolate this strict scope of variation, the calculation may be as follows:</w:t>
            </w:r>
          </w:p>
          <w:p w:rsidR="00102AFD" w:rsidRPr="00855BB3" w:rsidRDefault="00102AFD" w:rsidP="00334117">
            <w:pPr>
              <w:pStyle w:val="ListParagraph"/>
              <w:numPr>
                <w:ilvl w:val="0"/>
                <w:numId w:val="3"/>
              </w:numPr>
              <w:spacing w:after="0" w:line="240" w:lineRule="auto"/>
              <w:ind w:left="670"/>
              <w:rPr>
                <w:rFonts w:ascii="Times New Roman" w:eastAsia="Times New Roman" w:hAnsi="Times New Roman" w:cs="Times New Roman"/>
                <w:sz w:val="20"/>
                <w:szCs w:val="20"/>
                <w:lang w:eastAsia="en-GB"/>
              </w:rPr>
              <w:pPrChange w:id="82" w:author="Author">
                <w:pPr>
                  <w:pStyle w:val="ListParagraph"/>
                  <w:numPr>
                    <w:numId w:val="3"/>
                  </w:numPr>
                  <w:spacing w:after="0" w:line="240" w:lineRule="auto"/>
                  <w:ind w:left="920" w:hanging="360"/>
                </w:pPr>
              </w:pPrChange>
            </w:pPr>
            <w:r w:rsidRPr="00855BB3">
              <w:rPr>
                <w:rFonts w:ascii="Times New Roman" w:eastAsia="Times New Roman" w:hAnsi="Times New Roman" w:cs="Times New Roman"/>
                <w:sz w:val="20"/>
                <w:szCs w:val="20"/>
                <w:lang w:eastAsia="en-GB"/>
              </w:rPr>
              <w:t xml:space="preserve">Consider Opening </w:t>
            </w:r>
            <w:ins w:id="83" w:author="Author">
              <w:del w:id="84" w:author="Author">
                <w:r w:rsidR="003B3EAC" w:rsidRPr="003B3EAC" w:rsidDel="00471B92">
                  <w:rPr>
                    <w:rFonts w:ascii="Times New Roman" w:eastAsia="Times New Roman" w:hAnsi="Times New Roman" w:cs="Times New Roman"/>
                    <w:sz w:val="20"/>
                    <w:szCs w:val="20"/>
                    <w:lang w:eastAsia="en-GB"/>
                  </w:rPr>
                  <w:delText xml:space="preserve"> </w:delText>
                </w:r>
              </w:del>
              <w:r w:rsidR="003B3EAC" w:rsidRPr="003B3EAC">
                <w:rPr>
                  <w:rFonts w:ascii="Times New Roman" w:eastAsia="Times New Roman" w:hAnsi="Times New Roman" w:cs="Times New Roman"/>
                  <w:sz w:val="20"/>
                  <w:szCs w:val="20"/>
                  <w:lang w:eastAsia="en-GB"/>
                </w:rPr>
                <w:t>Best Estimate</w:t>
              </w:r>
            </w:ins>
            <w:del w:id="85" w:author="Author">
              <w:r w:rsidRPr="00855BB3" w:rsidDel="003B3EAC">
                <w:rPr>
                  <w:rFonts w:ascii="Times New Roman" w:eastAsia="Times New Roman" w:hAnsi="Times New Roman" w:cs="Times New Roman"/>
                  <w:sz w:val="20"/>
                  <w:szCs w:val="20"/>
                  <w:lang w:eastAsia="en-GB"/>
                </w:rPr>
                <w:delText>BE</w:delText>
              </w:r>
            </w:del>
            <w:r w:rsidRPr="00855BB3">
              <w:rPr>
                <w:rFonts w:ascii="Times New Roman" w:eastAsia="Times New Roman" w:hAnsi="Times New Roman" w:cs="Times New Roman"/>
                <w:sz w:val="20"/>
                <w:szCs w:val="20"/>
                <w:lang w:eastAsia="en-GB"/>
              </w:rPr>
              <w:t xml:space="preserve"> including the adjustment to opening </w:t>
            </w:r>
            <w:ins w:id="86" w:author="Author">
              <w:del w:id="87" w:author="Author">
                <w:r w:rsidR="003B3EAC" w:rsidRPr="003B3EAC" w:rsidDel="00471B92">
                  <w:rPr>
                    <w:rFonts w:ascii="Times New Roman" w:eastAsia="Times New Roman" w:hAnsi="Times New Roman" w:cs="Times New Roman"/>
                    <w:sz w:val="20"/>
                    <w:szCs w:val="20"/>
                    <w:lang w:eastAsia="en-GB"/>
                  </w:rPr>
                  <w:delText xml:space="preserve"> </w:delText>
                </w:r>
              </w:del>
              <w:r w:rsidR="003B3EAC" w:rsidRPr="003B3EAC">
                <w:rPr>
                  <w:rFonts w:ascii="Times New Roman" w:eastAsia="Times New Roman" w:hAnsi="Times New Roman" w:cs="Times New Roman"/>
                  <w:sz w:val="20"/>
                  <w:szCs w:val="20"/>
                  <w:lang w:eastAsia="en-GB"/>
                </w:rPr>
                <w:t>Best Estimate</w:t>
              </w:r>
            </w:ins>
            <w:del w:id="88" w:author="Author">
              <w:r w:rsidRPr="00855BB3" w:rsidDel="003B3EAC">
                <w:rPr>
                  <w:rFonts w:ascii="Times New Roman" w:eastAsia="Times New Roman" w:hAnsi="Times New Roman" w:cs="Times New Roman"/>
                  <w:sz w:val="20"/>
                  <w:szCs w:val="20"/>
                  <w:lang w:eastAsia="en-GB"/>
                </w:rPr>
                <w:delText>BE</w:delText>
              </w:r>
            </w:del>
            <w:r w:rsidRPr="00855BB3">
              <w:rPr>
                <w:rFonts w:ascii="Times New Roman" w:eastAsia="Times New Roman" w:hAnsi="Times New Roman" w:cs="Times New Roman"/>
                <w:sz w:val="20"/>
                <w:szCs w:val="20"/>
                <w:lang w:eastAsia="en-GB"/>
              </w:rPr>
              <w:t xml:space="preserve"> (cell</w:t>
            </w:r>
            <w:r w:rsidR="00CE194F" w:rsidRPr="00855BB3">
              <w:rPr>
                <w:rFonts w:ascii="Times New Roman" w:eastAsia="Times New Roman" w:hAnsi="Times New Roman" w:cs="Times New Roman"/>
                <w:sz w:val="20"/>
                <w:szCs w:val="20"/>
                <w:lang w:eastAsia="en-GB"/>
              </w:rPr>
              <w:t>s</w:t>
            </w:r>
            <w:r w:rsidRPr="00855BB3">
              <w:rPr>
                <w:rFonts w:ascii="Times New Roman" w:eastAsia="Times New Roman" w:hAnsi="Times New Roman" w:cs="Times New Roman"/>
                <w:sz w:val="20"/>
                <w:szCs w:val="20"/>
                <w:lang w:eastAsia="en-GB"/>
              </w:rPr>
              <w:t xml:space="preserve"> </w:t>
            </w:r>
            <w:r w:rsidR="00CE194F" w:rsidRPr="00855BB3">
              <w:rPr>
                <w:rFonts w:ascii="Times New Roman" w:eastAsia="Times New Roman" w:hAnsi="Times New Roman" w:cs="Times New Roman"/>
                <w:sz w:val="20"/>
                <w:szCs w:val="20"/>
                <w:lang w:eastAsia="en-GB"/>
              </w:rPr>
              <w:t>C0010 / R0010 to R0040</w:t>
            </w:r>
            <w:r w:rsidRPr="00855BB3">
              <w:rPr>
                <w:rFonts w:ascii="Times New Roman" w:eastAsia="Times New Roman" w:hAnsi="Times New Roman" w:cs="Times New Roman"/>
                <w:sz w:val="20"/>
                <w:szCs w:val="20"/>
                <w:lang w:eastAsia="en-GB"/>
              </w:rPr>
              <w:t xml:space="preserve">) </w:t>
            </w:r>
          </w:p>
          <w:p w:rsidR="00102AFD" w:rsidRPr="00855BB3" w:rsidRDefault="00102AFD" w:rsidP="00855BB3">
            <w:pPr>
              <w:pStyle w:val="ListParagraph"/>
              <w:numPr>
                <w:ilvl w:val="0"/>
                <w:numId w:val="3"/>
              </w:numPr>
              <w:spacing w:after="0" w:line="240" w:lineRule="auto"/>
              <w:ind w:left="387" w:firstLine="200"/>
              <w:rPr>
                <w:rFonts w:ascii="Times New Roman" w:eastAsia="Times New Roman" w:hAnsi="Times New Roman" w:cs="Times New Roman"/>
                <w:sz w:val="20"/>
                <w:szCs w:val="20"/>
                <w:lang w:eastAsia="en-GB"/>
              </w:rPr>
            </w:pPr>
            <w:r w:rsidRPr="00855BB3">
              <w:rPr>
                <w:rFonts w:ascii="Times New Roman" w:eastAsia="Times New Roman" w:hAnsi="Times New Roman" w:cs="Times New Roman"/>
                <w:sz w:val="20"/>
                <w:szCs w:val="20"/>
                <w:lang w:eastAsia="en-GB"/>
              </w:rPr>
              <w:t>Based on this figure, run the calculation of the unwinding of discount rate</w:t>
            </w:r>
            <w:r w:rsidR="002466F7" w:rsidRPr="00855BB3">
              <w:rPr>
                <w:rFonts w:ascii="Times New Roman" w:eastAsia="Times New Roman" w:hAnsi="Times New Roman" w:cs="Times New Roman"/>
                <w:sz w:val="20"/>
                <w:szCs w:val="20"/>
                <w:lang w:eastAsia="en-GB"/>
              </w:rPr>
              <w:t>s.</w:t>
            </w:r>
          </w:p>
        </w:tc>
      </w:tr>
      <w:tr w:rsidR="002466F7" w:rsidRPr="002466F7" w:rsidTr="00334117">
        <w:tblPrEx>
          <w:tblW w:w="9214" w:type="dxa"/>
          <w:tblInd w:w="108" w:type="dxa"/>
          <w:tblPrExChange w:id="89" w:author="Author">
            <w:tblPrEx>
              <w:tblW w:w="9214" w:type="dxa"/>
              <w:tblInd w:w="108" w:type="dxa"/>
            </w:tblPrEx>
          </w:tblPrExChange>
        </w:tblPrEx>
        <w:trPr>
          <w:trHeight w:val="3689"/>
          <w:trPrChange w:id="90" w:author="Author">
            <w:trPr>
              <w:gridAfter w:val="0"/>
              <w:trHeight w:val="3689"/>
            </w:trPr>
          </w:trPrChange>
        </w:trPr>
        <w:tc>
          <w:tcPr>
            <w:tcW w:w="1439" w:type="dxa"/>
            <w:tcBorders>
              <w:top w:val="single" w:sz="4" w:space="0" w:color="auto"/>
              <w:left w:val="single" w:sz="4" w:space="0" w:color="auto"/>
              <w:bottom w:val="single" w:sz="4" w:space="0" w:color="auto"/>
              <w:right w:val="single" w:sz="4" w:space="0" w:color="auto"/>
            </w:tcBorders>
            <w:shd w:val="clear" w:color="auto" w:fill="auto"/>
            <w:hideMark/>
            <w:tcPrChange w:id="91" w:author="Author">
              <w:tcPr>
                <w:tcW w:w="1418" w:type="dxa"/>
                <w:gridSpan w:val="2"/>
                <w:tcBorders>
                  <w:top w:val="single" w:sz="4" w:space="0" w:color="auto"/>
                  <w:left w:val="single" w:sz="4" w:space="0" w:color="auto"/>
                  <w:bottom w:val="single" w:sz="4" w:space="0" w:color="auto"/>
                  <w:right w:val="single" w:sz="4" w:space="0" w:color="auto"/>
                </w:tcBorders>
                <w:shd w:val="clear" w:color="auto" w:fill="auto"/>
                <w:hideMark/>
              </w:tcPr>
            </w:tcPrChange>
          </w:tcPr>
          <w:p w:rsidR="00102AFD" w:rsidRDefault="00CE194F" w:rsidP="00CE194F">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C0010</w:t>
            </w:r>
            <w:r w:rsidR="00AC5519">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C0020/R0070</w:t>
            </w:r>
          </w:p>
          <w:p w:rsidR="005F2003" w:rsidRPr="002466F7" w:rsidRDefault="005F2003" w:rsidP="00CE194F">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Pr="00D24FF5">
              <w:rPr>
                <w:rFonts w:ascii="Times New Roman" w:eastAsia="Times New Roman" w:hAnsi="Times New Roman" w:cs="Times New Roman"/>
                <w:sz w:val="20"/>
                <w:szCs w:val="20"/>
                <w:lang w:eastAsia="en-GB"/>
              </w:rPr>
              <w:t>A7 and C7</w:t>
            </w:r>
            <w:r>
              <w:rPr>
                <w:rFonts w:ascii="Times New Roman" w:eastAsia="Times New Roman" w:hAnsi="Times New Roman" w:cs="Times New Roman"/>
                <w:sz w:val="20"/>
                <w:szCs w:val="20"/>
                <w:lang w:eastAsia="en-GB"/>
              </w:rPr>
              <w:t>)</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Change w:id="92" w:author="Author">
              <w:tcPr>
                <w:tcW w:w="2340" w:type="dxa"/>
                <w:tcBorders>
                  <w:top w:val="single" w:sz="4" w:space="0" w:color="auto"/>
                  <w:left w:val="single" w:sz="4" w:space="0" w:color="auto"/>
                  <w:bottom w:val="single" w:sz="4" w:space="0" w:color="auto"/>
                  <w:right w:val="single" w:sz="4" w:space="0" w:color="auto"/>
                </w:tcBorders>
                <w:shd w:val="clear" w:color="auto" w:fill="auto"/>
                <w:hideMark/>
              </w:tcPr>
            </w:tcPrChange>
          </w:tcPr>
          <w:p w:rsidR="00102AFD" w:rsidRPr="002466F7" w:rsidRDefault="00102AFD"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Variation of </w:t>
            </w:r>
            <w:ins w:id="93" w:author="Author">
              <w:r w:rsidR="003B3EAC" w:rsidRPr="003B3EAC">
                <w:rPr>
                  <w:rFonts w:ascii="Times New Roman" w:eastAsia="Times New Roman" w:hAnsi="Times New Roman" w:cs="Times New Roman"/>
                  <w:sz w:val="20"/>
                  <w:szCs w:val="20"/>
                  <w:lang w:eastAsia="en-GB"/>
                </w:rPr>
                <w:t xml:space="preserve"> Best Estimate</w:t>
              </w:r>
            </w:ins>
            <w:del w:id="94" w:author="Author">
              <w:r w:rsidRPr="002466F7" w:rsidDel="003B3EAC">
                <w:rPr>
                  <w:rFonts w:ascii="Times New Roman" w:eastAsia="Times New Roman" w:hAnsi="Times New Roman" w:cs="Times New Roman"/>
                  <w:sz w:val="20"/>
                  <w:szCs w:val="20"/>
                  <w:lang w:eastAsia="en-GB"/>
                </w:rPr>
                <w:delText>BE</w:delText>
              </w:r>
            </w:del>
            <w:r w:rsidRPr="002466F7">
              <w:rPr>
                <w:rFonts w:ascii="Times New Roman" w:eastAsia="Times New Roman" w:hAnsi="Times New Roman" w:cs="Times New Roman"/>
                <w:sz w:val="20"/>
                <w:szCs w:val="20"/>
                <w:lang w:eastAsia="en-GB"/>
              </w:rPr>
              <w:t xml:space="preserve"> due to year N projected in and out flows – risks accepted prior to period</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Change w:id="95" w:author="Author">
              <w:tcPr>
                <w:tcW w:w="5456" w:type="dxa"/>
                <w:tcBorders>
                  <w:top w:val="single" w:sz="4" w:space="0" w:color="auto"/>
                  <w:left w:val="single" w:sz="4" w:space="0" w:color="auto"/>
                  <w:bottom w:val="single" w:sz="4" w:space="0" w:color="auto"/>
                  <w:right w:val="single" w:sz="4" w:space="0" w:color="auto"/>
                </w:tcBorders>
                <w:shd w:val="clear" w:color="auto" w:fill="auto"/>
                <w:hideMark/>
              </w:tcPr>
            </w:tcPrChange>
          </w:tcPr>
          <w:p w:rsidR="00102AFD" w:rsidRPr="002466F7" w:rsidRDefault="00102AFD"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Premiums, claims, and surrenders that were forecasted on the Opening </w:t>
            </w:r>
            <w:ins w:id="96" w:author="Author">
              <w:del w:id="97" w:author="Author">
                <w:r w:rsidR="003B3EAC" w:rsidRPr="003B3EAC" w:rsidDel="00471B92">
                  <w:rPr>
                    <w:rFonts w:ascii="Times New Roman" w:eastAsia="Times New Roman" w:hAnsi="Times New Roman" w:cs="Times New Roman"/>
                    <w:sz w:val="20"/>
                    <w:szCs w:val="20"/>
                    <w:lang w:eastAsia="en-GB"/>
                  </w:rPr>
                  <w:delText xml:space="preserve"> </w:delText>
                </w:r>
              </w:del>
              <w:r w:rsidR="003B3EAC" w:rsidRPr="003B3EAC">
                <w:rPr>
                  <w:rFonts w:ascii="Times New Roman" w:eastAsia="Times New Roman" w:hAnsi="Times New Roman" w:cs="Times New Roman"/>
                  <w:sz w:val="20"/>
                  <w:szCs w:val="20"/>
                  <w:lang w:eastAsia="en-GB"/>
                </w:rPr>
                <w:t>Best Estimate</w:t>
              </w:r>
            </w:ins>
            <w:del w:id="98" w:author="Author">
              <w:r w:rsidRPr="002466F7" w:rsidDel="003B3EAC">
                <w:rPr>
                  <w:rFonts w:ascii="Times New Roman" w:eastAsia="Times New Roman" w:hAnsi="Times New Roman" w:cs="Times New Roman"/>
                  <w:sz w:val="20"/>
                  <w:szCs w:val="20"/>
                  <w:lang w:eastAsia="en-GB"/>
                </w:rPr>
                <w:delText>BE</w:delText>
              </w:r>
            </w:del>
            <w:r w:rsidRPr="002466F7">
              <w:rPr>
                <w:rFonts w:ascii="Times New Roman" w:eastAsia="Times New Roman" w:hAnsi="Times New Roman" w:cs="Times New Roman"/>
                <w:sz w:val="20"/>
                <w:szCs w:val="20"/>
                <w:lang w:eastAsia="en-GB"/>
              </w:rPr>
              <w:t xml:space="preserve"> as to be paid during the year, will not be in the closing </w:t>
            </w:r>
            <w:ins w:id="99" w:author="Author">
              <w:del w:id="100" w:author="Author">
                <w:r w:rsidR="003B3EAC" w:rsidRPr="003B3EAC" w:rsidDel="00471B92">
                  <w:rPr>
                    <w:rFonts w:ascii="Times New Roman" w:eastAsia="Times New Roman" w:hAnsi="Times New Roman" w:cs="Times New Roman"/>
                    <w:sz w:val="20"/>
                    <w:szCs w:val="20"/>
                    <w:lang w:eastAsia="en-GB"/>
                  </w:rPr>
                  <w:delText xml:space="preserve"> </w:delText>
                </w:r>
              </w:del>
              <w:r w:rsidR="003B3EAC" w:rsidRPr="003B3EAC">
                <w:rPr>
                  <w:rFonts w:ascii="Times New Roman" w:eastAsia="Times New Roman" w:hAnsi="Times New Roman" w:cs="Times New Roman"/>
                  <w:sz w:val="20"/>
                  <w:szCs w:val="20"/>
                  <w:lang w:eastAsia="en-GB"/>
                </w:rPr>
                <w:t>Best Estimate</w:t>
              </w:r>
            </w:ins>
            <w:del w:id="101" w:author="Author">
              <w:r w:rsidRPr="002466F7" w:rsidDel="003B3EAC">
                <w:rPr>
                  <w:rFonts w:ascii="Times New Roman" w:eastAsia="Times New Roman" w:hAnsi="Times New Roman" w:cs="Times New Roman"/>
                  <w:sz w:val="20"/>
                  <w:szCs w:val="20"/>
                  <w:lang w:eastAsia="en-GB"/>
                </w:rPr>
                <w:delText>BE</w:delText>
              </w:r>
            </w:del>
            <w:r w:rsidRPr="002466F7">
              <w:rPr>
                <w:rFonts w:ascii="Times New Roman" w:eastAsia="Times New Roman" w:hAnsi="Times New Roman" w:cs="Times New Roman"/>
                <w:sz w:val="20"/>
                <w:szCs w:val="20"/>
                <w:lang w:eastAsia="en-GB"/>
              </w:rPr>
              <w:t xml:space="preserve"> anymore as they would have been paid / received during the year.</w:t>
            </w:r>
            <w:r w:rsidR="00AC5519">
              <w:rPr>
                <w:rFonts w:ascii="Times New Roman" w:eastAsia="Times New Roman" w:hAnsi="Times New Roman" w:cs="Times New Roman"/>
                <w:sz w:val="20"/>
                <w:szCs w:val="20"/>
                <w:lang w:eastAsia="en-GB"/>
              </w:rPr>
              <w:t xml:space="preserve"> </w:t>
            </w:r>
            <w:r w:rsidRPr="002466F7">
              <w:rPr>
                <w:rFonts w:ascii="Times New Roman" w:eastAsia="Times New Roman" w:hAnsi="Times New Roman" w:cs="Times New Roman"/>
                <w:sz w:val="20"/>
                <w:szCs w:val="20"/>
                <w:lang w:eastAsia="en-GB"/>
              </w:rPr>
              <w:t>A neutrali</w:t>
            </w:r>
            <w:r w:rsidR="00AC5519">
              <w:rPr>
                <w:rFonts w:ascii="Times New Roman" w:eastAsia="Times New Roman" w:hAnsi="Times New Roman" w:cs="Times New Roman"/>
                <w:sz w:val="20"/>
                <w:szCs w:val="20"/>
                <w:lang w:eastAsia="en-GB"/>
              </w:rPr>
              <w:t>s</w:t>
            </w:r>
            <w:r w:rsidRPr="002466F7">
              <w:rPr>
                <w:rFonts w:ascii="Times New Roman" w:eastAsia="Times New Roman" w:hAnsi="Times New Roman" w:cs="Times New Roman"/>
                <w:sz w:val="20"/>
                <w:szCs w:val="20"/>
                <w:lang w:eastAsia="en-GB"/>
              </w:rPr>
              <w:t xml:space="preserve">ation adjustment </w:t>
            </w:r>
            <w:r w:rsidR="00AC5519">
              <w:rPr>
                <w:rFonts w:ascii="Times New Roman" w:eastAsia="Times New Roman" w:hAnsi="Times New Roman" w:cs="Times New Roman"/>
                <w:sz w:val="20"/>
                <w:szCs w:val="20"/>
                <w:lang w:eastAsia="en-GB"/>
              </w:rPr>
              <w:t>shall</w:t>
            </w:r>
            <w:r w:rsidRPr="002466F7">
              <w:rPr>
                <w:rFonts w:ascii="Times New Roman" w:eastAsia="Times New Roman" w:hAnsi="Times New Roman" w:cs="Times New Roman"/>
                <w:sz w:val="20"/>
                <w:szCs w:val="20"/>
                <w:lang w:eastAsia="en-GB"/>
              </w:rPr>
              <w:t xml:space="preserve"> be performed.</w:t>
            </w:r>
          </w:p>
          <w:p w:rsidR="00102AFD" w:rsidRPr="002466F7" w:rsidRDefault="00102AFD"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w:t>
            </w:r>
          </w:p>
          <w:p w:rsidR="00102AFD" w:rsidRPr="002466F7" w:rsidRDefault="00102AFD"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In order to isolate this adjustment, the calculation may be as follows :</w:t>
            </w:r>
          </w:p>
          <w:p w:rsidR="00102AFD" w:rsidRPr="00855BB3" w:rsidRDefault="00102AFD" w:rsidP="003B3EAC">
            <w:pPr>
              <w:pStyle w:val="ListParagraph"/>
              <w:numPr>
                <w:ilvl w:val="0"/>
                <w:numId w:val="4"/>
              </w:numPr>
              <w:spacing w:after="0" w:line="240" w:lineRule="auto"/>
              <w:rPr>
                <w:rFonts w:ascii="Times New Roman" w:eastAsia="Times New Roman" w:hAnsi="Times New Roman" w:cs="Times New Roman"/>
                <w:sz w:val="20"/>
                <w:szCs w:val="20"/>
                <w:lang w:eastAsia="en-GB"/>
              </w:rPr>
            </w:pPr>
            <w:r w:rsidRPr="00855BB3">
              <w:rPr>
                <w:rFonts w:ascii="Times New Roman" w:eastAsia="Times New Roman" w:hAnsi="Times New Roman" w:cs="Times New Roman"/>
                <w:sz w:val="20"/>
                <w:szCs w:val="20"/>
                <w:lang w:eastAsia="en-GB"/>
              </w:rPr>
              <w:t xml:space="preserve">Consider Opening </w:t>
            </w:r>
            <w:ins w:id="102" w:author="Author">
              <w:del w:id="103" w:author="Author">
                <w:r w:rsidR="003B3EAC" w:rsidRPr="003B3EAC" w:rsidDel="00471B92">
                  <w:rPr>
                    <w:rFonts w:ascii="Times New Roman" w:eastAsia="Times New Roman" w:hAnsi="Times New Roman" w:cs="Times New Roman"/>
                    <w:sz w:val="20"/>
                    <w:szCs w:val="20"/>
                    <w:lang w:eastAsia="en-GB"/>
                  </w:rPr>
                  <w:delText xml:space="preserve"> </w:delText>
                </w:r>
              </w:del>
              <w:r w:rsidR="003B3EAC" w:rsidRPr="003B3EAC">
                <w:rPr>
                  <w:rFonts w:ascii="Times New Roman" w:eastAsia="Times New Roman" w:hAnsi="Times New Roman" w:cs="Times New Roman"/>
                  <w:sz w:val="20"/>
                  <w:szCs w:val="20"/>
                  <w:lang w:eastAsia="en-GB"/>
                </w:rPr>
                <w:t>Best Estimate</w:t>
              </w:r>
            </w:ins>
            <w:del w:id="104" w:author="Author">
              <w:r w:rsidRPr="00855BB3" w:rsidDel="003B3EAC">
                <w:rPr>
                  <w:rFonts w:ascii="Times New Roman" w:eastAsia="Times New Roman" w:hAnsi="Times New Roman" w:cs="Times New Roman"/>
                  <w:sz w:val="20"/>
                  <w:szCs w:val="20"/>
                  <w:lang w:eastAsia="en-GB"/>
                </w:rPr>
                <w:delText>BE</w:delText>
              </w:r>
            </w:del>
            <w:r w:rsidRPr="00855BB3">
              <w:rPr>
                <w:rFonts w:ascii="Times New Roman" w:eastAsia="Times New Roman" w:hAnsi="Times New Roman" w:cs="Times New Roman"/>
                <w:sz w:val="20"/>
                <w:szCs w:val="20"/>
                <w:lang w:eastAsia="en-GB"/>
              </w:rPr>
              <w:t xml:space="preserve"> (cell </w:t>
            </w:r>
            <w:r w:rsidR="00CE194F" w:rsidRPr="00855BB3">
              <w:rPr>
                <w:rFonts w:ascii="Times New Roman" w:eastAsia="Times New Roman" w:hAnsi="Times New Roman" w:cs="Times New Roman"/>
                <w:sz w:val="20"/>
                <w:szCs w:val="20"/>
                <w:lang w:eastAsia="en-GB"/>
              </w:rPr>
              <w:t>C0010 / R0010</w:t>
            </w:r>
            <w:r w:rsidRPr="00855BB3">
              <w:rPr>
                <w:rFonts w:ascii="Times New Roman" w:eastAsia="Times New Roman" w:hAnsi="Times New Roman" w:cs="Times New Roman"/>
                <w:sz w:val="20"/>
                <w:szCs w:val="20"/>
                <w:lang w:eastAsia="en-GB"/>
              </w:rPr>
              <w:t xml:space="preserve">) including the adjustment to opening </w:t>
            </w:r>
            <w:ins w:id="105" w:author="Author">
              <w:del w:id="106" w:author="Author">
                <w:r w:rsidR="003B3EAC" w:rsidRPr="003B3EAC" w:rsidDel="00471B92">
                  <w:rPr>
                    <w:rFonts w:ascii="Times New Roman" w:eastAsia="Times New Roman" w:hAnsi="Times New Roman" w:cs="Times New Roman"/>
                    <w:sz w:val="20"/>
                    <w:szCs w:val="20"/>
                    <w:lang w:eastAsia="en-GB"/>
                  </w:rPr>
                  <w:delText xml:space="preserve"> </w:delText>
                </w:r>
              </w:del>
              <w:r w:rsidR="003B3EAC" w:rsidRPr="003B3EAC">
                <w:rPr>
                  <w:rFonts w:ascii="Times New Roman" w:eastAsia="Times New Roman" w:hAnsi="Times New Roman" w:cs="Times New Roman"/>
                  <w:sz w:val="20"/>
                  <w:szCs w:val="20"/>
                  <w:lang w:eastAsia="en-GB"/>
                </w:rPr>
                <w:t>Best Estimate</w:t>
              </w:r>
            </w:ins>
            <w:del w:id="107" w:author="Author">
              <w:r w:rsidRPr="00855BB3" w:rsidDel="003B3EAC">
                <w:rPr>
                  <w:rFonts w:ascii="Times New Roman" w:eastAsia="Times New Roman" w:hAnsi="Times New Roman" w:cs="Times New Roman"/>
                  <w:sz w:val="20"/>
                  <w:szCs w:val="20"/>
                  <w:lang w:eastAsia="en-GB"/>
                </w:rPr>
                <w:delText>BE</w:delText>
              </w:r>
            </w:del>
            <w:r w:rsidRPr="00855BB3">
              <w:rPr>
                <w:rFonts w:ascii="Times New Roman" w:eastAsia="Times New Roman" w:hAnsi="Times New Roman" w:cs="Times New Roman"/>
                <w:sz w:val="20"/>
                <w:szCs w:val="20"/>
                <w:lang w:eastAsia="en-GB"/>
              </w:rPr>
              <w:t xml:space="preserve"> (cell</w:t>
            </w:r>
            <w:r w:rsidR="00CE194F" w:rsidRPr="00855BB3">
              <w:rPr>
                <w:rFonts w:ascii="Times New Roman" w:eastAsia="Times New Roman" w:hAnsi="Times New Roman" w:cs="Times New Roman"/>
                <w:sz w:val="20"/>
                <w:szCs w:val="20"/>
                <w:lang w:eastAsia="en-GB"/>
              </w:rPr>
              <w:t>s</w:t>
            </w:r>
            <w:r w:rsidRPr="00855BB3">
              <w:rPr>
                <w:rFonts w:ascii="Times New Roman" w:eastAsia="Times New Roman" w:hAnsi="Times New Roman" w:cs="Times New Roman"/>
                <w:sz w:val="20"/>
                <w:szCs w:val="20"/>
                <w:lang w:eastAsia="en-GB"/>
              </w:rPr>
              <w:t xml:space="preserve"> </w:t>
            </w:r>
            <w:r w:rsidR="00CE194F" w:rsidRPr="00855BB3">
              <w:rPr>
                <w:rFonts w:ascii="Times New Roman" w:eastAsia="Times New Roman" w:hAnsi="Times New Roman" w:cs="Times New Roman"/>
                <w:sz w:val="20"/>
                <w:szCs w:val="20"/>
                <w:lang w:eastAsia="en-GB"/>
              </w:rPr>
              <w:t>C0010 / R0020 to R0040</w:t>
            </w:r>
            <w:r w:rsidRPr="00855BB3">
              <w:rPr>
                <w:rFonts w:ascii="Times New Roman" w:eastAsia="Times New Roman" w:hAnsi="Times New Roman" w:cs="Times New Roman"/>
                <w:sz w:val="20"/>
                <w:szCs w:val="20"/>
                <w:lang w:eastAsia="en-GB"/>
              </w:rPr>
              <w:t xml:space="preserve">)  </w:t>
            </w:r>
          </w:p>
          <w:p w:rsidR="00102AFD" w:rsidRPr="00855BB3" w:rsidRDefault="00102AFD" w:rsidP="003B3EAC">
            <w:pPr>
              <w:pStyle w:val="ListParagraph"/>
              <w:numPr>
                <w:ilvl w:val="0"/>
                <w:numId w:val="4"/>
              </w:numPr>
              <w:spacing w:after="0" w:line="240" w:lineRule="auto"/>
              <w:rPr>
                <w:rFonts w:ascii="Times New Roman" w:eastAsia="Times New Roman" w:hAnsi="Times New Roman" w:cs="Times New Roman"/>
                <w:sz w:val="20"/>
                <w:szCs w:val="20"/>
                <w:lang w:eastAsia="en-GB"/>
              </w:rPr>
            </w:pPr>
            <w:r w:rsidRPr="00855BB3">
              <w:rPr>
                <w:rFonts w:ascii="Times New Roman" w:eastAsia="Times New Roman" w:hAnsi="Times New Roman" w:cs="Times New Roman"/>
                <w:sz w:val="20"/>
                <w:szCs w:val="20"/>
                <w:lang w:eastAsia="en-GB"/>
              </w:rPr>
              <w:t xml:space="preserve">Isolate the amount of cash flows (cash in minus cash out) that were projected within this opening </w:t>
            </w:r>
            <w:ins w:id="108" w:author="Author">
              <w:del w:id="109" w:author="Author">
                <w:r w:rsidR="003B3EAC" w:rsidRPr="003B3EAC" w:rsidDel="00471B92">
                  <w:rPr>
                    <w:rFonts w:ascii="Times New Roman" w:eastAsia="Times New Roman" w:hAnsi="Times New Roman" w:cs="Times New Roman"/>
                    <w:sz w:val="20"/>
                    <w:szCs w:val="20"/>
                    <w:lang w:eastAsia="en-GB"/>
                  </w:rPr>
                  <w:delText xml:space="preserve"> </w:delText>
                </w:r>
              </w:del>
              <w:r w:rsidR="003B3EAC" w:rsidRPr="003B3EAC">
                <w:rPr>
                  <w:rFonts w:ascii="Times New Roman" w:eastAsia="Times New Roman" w:hAnsi="Times New Roman" w:cs="Times New Roman"/>
                  <w:sz w:val="20"/>
                  <w:szCs w:val="20"/>
                  <w:lang w:eastAsia="en-GB"/>
                </w:rPr>
                <w:t>Best Estimate</w:t>
              </w:r>
            </w:ins>
            <w:del w:id="110" w:author="Author">
              <w:r w:rsidRPr="00855BB3" w:rsidDel="003B3EAC">
                <w:rPr>
                  <w:rFonts w:ascii="Times New Roman" w:eastAsia="Times New Roman" w:hAnsi="Times New Roman" w:cs="Times New Roman"/>
                  <w:sz w:val="20"/>
                  <w:szCs w:val="20"/>
                  <w:lang w:eastAsia="en-GB"/>
                </w:rPr>
                <w:delText>BE</w:delText>
              </w:r>
            </w:del>
            <w:r w:rsidRPr="00855BB3">
              <w:rPr>
                <w:rFonts w:ascii="Times New Roman" w:eastAsia="Times New Roman" w:hAnsi="Times New Roman" w:cs="Times New Roman"/>
                <w:sz w:val="20"/>
                <w:szCs w:val="20"/>
                <w:lang w:eastAsia="en-GB"/>
              </w:rPr>
              <w:t xml:space="preserve"> for the period considered</w:t>
            </w:r>
          </w:p>
          <w:p w:rsidR="00102AFD" w:rsidRPr="00855BB3" w:rsidRDefault="00102AFD" w:rsidP="00471B92">
            <w:pPr>
              <w:pStyle w:val="ListParagraph"/>
              <w:numPr>
                <w:ilvl w:val="0"/>
                <w:numId w:val="4"/>
              </w:numPr>
              <w:spacing w:after="0" w:line="240" w:lineRule="auto"/>
              <w:rPr>
                <w:rFonts w:ascii="Times New Roman" w:eastAsia="Times New Roman" w:hAnsi="Times New Roman" w:cs="Times New Roman"/>
                <w:sz w:val="20"/>
                <w:szCs w:val="20"/>
                <w:lang w:eastAsia="en-GB"/>
              </w:rPr>
            </w:pPr>
            <w:r w:rsidRPr="00855BB3">
              <w:rPr>
                <w:rFonts w:ascii="Times New Roman" w:eastAsia="Times New Roman" w:hAnsi="Times New Roman" w:cs="Times New Roman"/>
                <w:sz w:val="20"/>
                <w:szCs w:val="20"/>
                <w:lang w:eastAsia="en-GB"/>
              </w:rPr>
              <w:t xml:space="preserve">This isolated amount of cash flow </w:t>
            </w:r>
            <w:r w:rsidR="00F8491A" w:rsidRPr="00855BB3">
              <w:rPr>
                <w:rFonts w:ascii="Times New Roman" w:eastAsia="Times New Roman" w:hAnsi="Times New Roman" w:cs="Times New Roman"/>
                <w:sz w:val="20"/>
                <w:szCs w:val="20"/>
                <w:lang w:eastAsia="en-GB"/>
              </w:rPr>
              <w:t>shall</w:t>
            </w:r>
            <w:r w:rsidRPr="00855BB3">
              <w:rPr>
                <w:rFonts w:ascii="Times New Roman" w:eastAsia="Times New Roman" w:hAnsi="Times New Roman" w:cs="Times New Roman"/>
                <w:sz w:val="20"/>
                <w:szCs w:val="20"/>
                <w:lang w:eastAsia="en-GB"/>
              </w:rPr>
              <w:t xml:space="preserve"> come in addition to Opening </w:t>
            </w:r>
            <w:ins w:id="111" w:author="Author">
              <w:del w:id="112" w:author="Author">
                <w:r w:rsidR="003B3EAC" w:rsidRPr="003B3EAC" w:rsidDel="00471B92">
                  <w:rPr>
                    <w:rFonts w:ascii="Times New Roman" w:eastAsia="Times New Roman" w:hAnsi="Times New Roman" w:cs="Times New Roman"/>
                    <w:sz w:val="20"/>
                    <w:szCs w:val="20"/>
                    <w:lang w:eastAsia="en-GB"/>
                  </w:rPr>
                  <w:delText xml:space="preserve"> </w:delText>
                </w:r>
              </w:del>
              <w:r w:rsidR="003B3EAC" w:rsidRPr="003B3EAC">
                <w:rPr>
                  <w:rFonts w:ascii="Times New Roman" w:eastAsia="Times New Roman" w:hAnsi="Times New Roman" w:cs="Times New Roman"/>
                  <w:sz w:val="20"/>
                  <w:szCs w:val="20"/>
                  <w:lang w:eastAsia="en-GB"/>
                </w:rPr>
                <w:t>Best Estimate</w:t>
              </w:r>
              <w:r w:rsidR="003B3EAC" w:rsidRPr="003B3EAC" w:rsidDel="003B3EAC">
                <w:rPr>
                  <w:rFonts w:ascii="Times New Roman" w:eastAsia="Times New Roman" w:hAnsi="Times New Roman" w:cs="Times New Roman"/>
                  <w:sz w:val="20"/>
                  <w:szCs w:val="20"/>
                  <w:lang w:eastAsia="en-GB"/>
                </w:rPr>
                <w:t xml:space="preserve"> </w:t>
              </w:r>
            </w:ins>
            <w:del w:id="113" w:author="Author">
              <w:r w:rsidRPr="00855BB3" w:rsidDel="003B3EAC">
                <w:rPr>
                  <w:rFonts w:ascii="Times New Roman" w:eastAsia="Times New Roman" w:hAnsi="Times New Roman" w:cs="Times New Roman"/>
                  <w:sz w:val="20"/>
                  <w:szCs w:val="20"/>
                  <w:lang w:eastAsia="en-GB"/>
                </w:rPr>
                <w:delText xml:space="preserve">BE </w:delText>
              </w:r>
            </w:del>
            <w:r w:rsidRPr="00855BB3">
              <w:rPr>
                <w:rFonts w:ascii="Times New Roman" w:eastAsia="Times New Roman" w:hAnsi="Times New Roman" w:cs="Times New Roman"/>
                <w:sz w:val="20"/>
                <w:szCs w:val="20"/>
                <w:lang w:eastAsia="en-GB"/>
              </w:rPr>
              <w:t>(for neutrali</w:t>
            </w:r>
            <w:r w:rsidR="00AC5519">
              <w:rPr>
                <w:rFonts w:ascii="Times New Roman" w:eastAsia="Times New Roman" w:hAnsi="Times New Roman" w:cs="Times New Roman"/>
                <w:sz w:val="20"/>
                <w:szCs w:val="20"/>
                <w:lang w:eastAsia="en-GB"/>
              </w:rPr>
              <w:t>s</w:t>
            </w:r>
            <w:r w:rsidRPr="00855BB3">
              <w:rPr>
                <w:rFonts w:ascii="Times New Roman" w:eastAsia="Times New Roman" w:hAnsi="Times New Roman" w:cs="Times New Roman"/>
                <w:sz w:val="20"/>
                <w:szCs w:val="20"/>
                <w:lang w:eastAsia="en-GB"/>
              </w:rPr>
              <w:t xml:space="preserve">ation effect) – and be filled in cell </w:t>
            </w:r>
            <w:r w:rsidR="00CE194F" w:rsidRPr="00855BB3">
              <w:rPr>
                <w:rFonts w:ascii="Times New Roman" w:eastAsia="Times New Roman" w:hAnsi="Times New Roman" w:cs="Times New Roman"/>
                <w:sz w:val="20"/>
                <w:szCs w:val="20"/>
                <w:lang w:eastAsia="en-GB"/>
              </w:rPr>
              <w:t>C0010 / R0070 and C0020 / R0070</w:t>
            </w:r>
            <w:r w:rsidR="00AC5519">
              <w:rPr>
                <w:rFonts w:ascii="Times New Roman" w:eastAsia="Times New Roman" w:hAnsi="Times New Roman" w:cs="Times New Roman"/>
                <w:sz w:val="20"/>
                <w:szCs w:val="20"/>
                <w:lang w:eastAsia="en-GB"/>
              </w:rPr>
              <w:t>.</w:t>
            </w:r>
            <w:r w:rsidRPr="00855BB3">
              <w:rPr>
                <w:rFonts w:ascii="Times New Roman" w:eastAsia="Times New Roman" w:hAnsi="Times New Roman" w:cs="Times New Roman"/>
                <w:sz w:val="20"/>
                <w:szCs w:val="20"/>
                <w:lang w:eastAsia="en-GB"/>
              </w:rPr>
              <w:t> </w:t>
            </w:r>
          </w:p>
        </w:tc>
      </w:tr>
      <w:tr w:rsidR="002466F7" w:rsidRPr="002466F7" w:rsidTr="00334117">
        <w:tblPrEx>
          <w:tblW w:w="9214" w:type="dxa"/>
          <w:tblInd w:w="108" w:type="dxa"/>
          <w:tblPrExChange w:id="114" w:author="Author">
            <w:tblPrEx>
              <w:tblW w:w="9214" w:type="dxa"/>
              <w:tblInd w:w="108" w:type="dxa"/>
            </w:tblPrEx>
          </w:tblPrExChange>
        </w:tblPrEx>
        <w:trPr>
          <w:trHeight w:val="3039"/>
          <w:trPrChange w:id="115" w:author="Author">
            <w:trPr>
              <w:gridAfter w:val="0"/>
              <w:trHeight w:val="3039"/>
            </w:trPr>
          </w:trPrChange>
        </w:trPr>
        <w:tc>
          <w:tcPr>
            <w:tcW w:w="1439" w:type="dxa"/>
            <w:tcBorders>
              <w:top w:val="single" w:sz="4" w:space="0" w:color="auto"/>
              <w:left w:val="single" w:sz="4" w:space="0" w:color="auto"/>
              <w:bottom w:val="single" w:sz="4" w:space="0" w:color="auto"/>
              <w:right w:val="single" w:sz="4" w:space="0" w:color="auto"/>
            </w:tcBorders>
            <w:shd w:val="clear" w:color="auto" w:fill="auto"/>
            <w:hideMark/>
            <w:tcPrChange w:id="116" w:author="Author">
              <w:tcPr>
                <w:tcW w:w="1418" w:type="dxa"/>
                <w:gridSpan w:val="2"/>
                <w:tcBorders>
                  <w:top w:val="single" w:sz="4" w:space="0" w:color="auto"/>
                  <w:left w:val="single" w:sz="4" w:space="0" w:color="auto"/>
                  <w:bottom w:val="single" w:sz="4" w:space="0" w:color="auto"/>
                  <w:right w:val="single" w:sz="4" w:space="0" w:color="auto"/>
                </w:tcBorders>
                <w:shd w:val="clear" w:color="auto" w:fill="auto"/>
                <w:hideMark/>
              </w:tcPr>
            </w:tcPrChange>
          </w:tcPr>
          <w:p w:rsidR="00102AFD" w:rsidRDefault="00CE194F" w:rsidP="00792C1B">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C0010</w:t>
            </w:r>
            <w:r w:rsidR="00AC5519">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C0020/R0080</w:t>
            </w:r>
          </w:p>
          <w:p w:rsidR="005F2003" w:rsidRPr="002466F7" w:rsidRDefault="005F2003" w:rsidP="00792C1B">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Pr="00D24FF5">
              <w:rPr>
                <w:rFonts w:ascii="Times New Roman" w:eastAsia="Times New Roman" w:hAnsi="Times New Roman" w:cs="Times New Roman"/>
                <w:sz w:val="20"/>
                <w:szCs w:val="20"/>
                <w:lang w:eastAsia="en-GB"/>
              </w:rPr>
              <w:t>A8 and C8</w:t>
            </w:r>
            <w:r>
              <w:rPr>
                <w:rFonts w:ascii="Times New Roman" w:eastAsia="Times New Roman" w:hAnsi="Times New Roman" w:cs="Times New Roman"/>
                <w:sz w:val="20"/>
                <w:szCs w:val="20"/>
                <w:lang w:eastAsia="en-GB"/>
              </w:rPr>
              <w:t>)</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Change w:id="117" w:author="Author">
              <w:tcPr>
                <w:tcW w:w="2340" w:type="dxa"/>
                <w:tcBorders>
                  <w:top w:val="single" w:sz="4" w:space="0" w:color="auto"/>
                  <w:left w:val="single" w:sz="4" w:space="0" w:color="auto"/>
                  <w:bottom w:val="single" w:sz="4" w:space="0" w:color="auto"/>
                  <w:right w:val="single" w:sz="4" w:space="0" w:color="auto"/>
                </w:tcBorders>
                <w:shd w:val="clear" w:color="auto" w:fill="auto"/>
                <w:hideMark/>
              </w:tcPr>
            </w:tcPrChange>
          </w:tcPr>
          <w:p w:rsidR="00102AFD" w:rsidRPr="002466F7" w:rsidRDefault="00102AFD" w:rsidP="002466F7">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Variation of </w:t>
            </w:r>
            <w:ins w:id="118" w:author="Author">
              <w:r w:rsidR="003B3EAC" w:rsidRPr="003B3EAC">
                <w:rPr>
                  <w:rFonts w:ascii="Times New Roman" w:eastAsia="Times New Roman" w:hAnsi="Times New Roman" w:cs="Times New Roman"/>
                  <w:sz w:val="20"/>
                  <w:szCs w:val="20"/>
                  <w:lang w:eastAsia="en-GB"/>
                </w:rPr>
                <w:t xml:space="preserve"> Best Estimate</w:t>
              </w:r>
            </w:ins>
            <w:del w:id="119" w:author="Author">
              <w:r w:rsidRPr="002466F7" w:rsidDel="003B3EAC">
                <w:rPr>
                  <w:rFonts w:ascii="Times New Roman" w:eastAsia="Times New Roman" w:hAnsi="Times New Roman" w:cs="Times New Roman"/>
                  <w:sz w:val="20"/>
                  <w:szCs w:val="20"/>
                  <w:lang w:eastAsia="en-GB"/>
                </w:rPr>
                <w:delText>BE</w:delText>
              </w:r>
            </w:del>
            <w:r w:rsidRPr="002466F7">
              <w:rPr>
                <w:rFonts w:ascii="Times New Roman" w:eastAsia="Times New Roman" w:hAnsi="Times New Roman" w:cs="Times New Roman"/>
                <w:sz w:val="20"/>
                <w:szCs w:val="20"/>
                <w:lang w:eastAsia="en-GB"/>
              </w:rPr>
              <w:t xml:space="preserve"> due to experience</w:t>
            </w:r>
            <w:r w:rsidR="002466F7" w:rsidRPr="002466F7">
              <w:rPr>
                <w:rFonts w:ascii="Times New Roman" w:eastAsia="Times New Roman" w:hAnsi="Times New Roman" w:cs="Times New Roman"/>
                <w:sz w:val="20"/>
                <w:szCs w:val="20"/>
                <w:lang w:eastAsia="en-GB"/>
              </w:rPr>
              <w:t xml:space="preserve"> </w:t>
            </w:r>
            <w:r w:rsidRPr="002466F7">
              <w:rPr>
                <w:rFonts w:ascii="Times New Roman" w:eastAsia="Times New Roman" w:hAnsi="Times New Roman" w:cs="Times New Roman"/>
                <w:sz w:val="20"/>
                <w:szCs w:val="20"/>
                <w:lang w:eastAsia="en-GB"/>
              </w:rPr>
              <w:t>risks accepted prior to period</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Change w:id="120" w:author="Author">
              <w:tcPr>
                <w:tcW w:w="5456" w:type="dxa"/>
                <w:tcBorders>
                  <w:top w:val="single" w:sz="4" w:space="0" w:color="auto"/>
                  <w:left w:val="single" w:sz="4" w:space="0" w:color="auto"/>
                  <w:bottom w:val="single" w:sz="4" w:space="0" w:color="auto"/>
                  <w:right w:val="single" w:sz="4" w:space="0" w:color="auto"/>
                </w:tcBorders>
                <w:shd w:val="clear" w:color="auto" w:fill="auto"/>
                <w:hideMark/>
              </w:tcPr>
            </w:tcPrChange>
          </w:tcPr>
          <w:p w:rsidR="00102AFD" w:rsidRPr="002466F7" w:rsidRDefault="00102AFD"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The variation of </w:t>
            </w:r>
            <w:ins w:id="121" w:author="Author">
              <w:del w:id="122" w:author="Author">
                <w:r w:rsidR="003B3EAC" w:rsidRPr="003B3EAC" w:rsidDel="00471B92">
                  <w:rPr>
                    <w:rFonts w:ascii="Times New Roman" w:eastAsia="Times New Roman" w:hAnsi="Times New Roman" w:cs="Times New Roman"/>
                    <w:sz w:val="20"/>
                    <w:szCs w:val="20"/>
                    <w:lang w:eastAsia="en-GB"/>
                  </w:rPr>
                  <w:delText xml:space="preserve"> </w:delText>
                </w:r>
              </w:del>
              <w:r w:rsidR="003B3EAC" w:rsidRPr="003B3EAC">
                <w:rPr>
                  <w:rFonts w:ascii="Times New Roman" w:eastAsia="Times New Roman" w:hAnsi="Times New Roman" w:cs="Times New Roman"/>
                  <w:sz w:val="20"/>
                  <w:szCs w:val="20"/>
                  <w:lang w:eastAsia="en-GB"/>
                </w:rPr>
                <w:t>Best Estimate</w:t>
              </w:r>
            </w:ins>
            <w:del w:id="123" w:author="Author">
              <w:r w:rsidRPr="002466F7" w:rsidDel="003B3EAC">
                <w:rPr>
                  <w:rFonts w:ascii="Times New Roman" w:eastAsia="Times New Roman" w:hAnsi="Times New Roman" w:cs="Times New Roman"/>
                  <w:sz w:val="20"/>
                  <w:szCs w:val="20"/>
                  <w:lang w:eastAsia="en-GB"/>
                </w:rPr>
                <w:delText>BE</w:delText>
              </w:r>
            </w:del>
            <w:r w:rsidRPr="002466F7">
              <w:rPr>
                <w:rFonts w:ascii="Times New Roman" w:eastAsia="Times New Roman" w:hAnsi="Times New Roman" w:cs="Times New Roman"/>
                <w:sz w:val="20"/>
                <w:szCs w:val="20"/>
                <w:lang w:eastAsia="en-GB"/>
              </w:rPr>
              <w:t xml:space="preserve"> captured here </w:t>
            </w:r>
            <w:r w:rsidR="00F8491A">
              <w:rPr>
                <w:rFonts w:ascii="Times New Roman" w:eastAsia="Times New Roman" w:hAnsi="Times New Roman" w:cs="Times New Roman"/>
                <w:sz w:val="20"/>
                <w:szCs w:val="20"/>
                <w:lang w:eastAsia="en-GB"/>
              </w:rPr>
              <w:t>shall</w:t>
            </w:r>
            <w:r w:rsidRPr="002466F7">
              <w:rPr>
                <w:rFonts w:ascii="Times New Roman" w:eastAsia="Times New Roman" w:hAnsi="Times New Roman" w:cs="Times New Roman"/>
                <w:sz w:val="20"/>
                <w:szCs w:val="20"/>
                <w:lang w:eastAsia="en-GB"/>
              </w:rPr>
              <w:t xml:space="preserve"> strictly relate to the strict realisation of cash flows when compared to the cash flows that were projected</w:t>
            </w:r>
            <w:r w:rsidR="00AC5519">
              <w:rPr>
                <w:rFonts w:ascii="Times New Roman" w:eastAsia="Times New Roman" w:hAnsi="Times New Roman" w:cs="Times New Roman"/>
                <w:sz w:val="20"/>
                <w:szCs w:val="20"/>
                <w:lang w:eastAsia="en-GB"/>
              </w:rPr>
              <w:t>.</w:t>
            </w:r>
          </w:p>
          <w:p w:rsidR="00771BEA" w:rsidRDefault="00771BEA" w:rsidP="00792C1B">
            <w:pPr>
              <w:spacing w:after="0" w:line="240" w:lineRule="auto"/>
              <w:rPr>
                <w:rFonts w:ascii="Times New Roman" w:eastAsia="Times New Roman" w:hAnsi="Times New Roman" w:cs="Times New Roman"/>
                <w:sz w:val="20"/>
                <w:szCs w:val="20"/>
                <w:lang w:eastAsia="en-GB"/>
              </w:rPr>
            </w:pPr>
          </w:p>
          <w:p w:rsidR="005F2003" w:rsidRPr="00B94745" w:rsidRDefault="00102AFD"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For calculation purposes, and in case o</w:t>
            </w:r>
            <w:r w:rsidR="005F2003">
              <w:rPr>
                <w:rFonts w:ascii="Times New Roman" w:eastAsia="Times New Roman" w:hAnsi="Times New Roman" w:cs="Times New Roman"/>
                <w:sz w:val="20"/>
                <w:szCs w:val="20"/>
                <w:lang w:eastAsia="en-GB"/>
              </w:rPr>
              <w:t>f</w:t>
            </w:r>
            <w:r w:rsidRPr="002466F7">
              <w:rPr>
                <w:rFonts w:ascii="Times New Roman" w:eastAsia="Times New Roman" w:hAnsi="Times New Roman" w:cs="Times New Roman"/>
                <w:sz w:val="20"/>
                <w:szCs w:val="20"/>
                <w:lang w:eastAsia="en-GB"/>
              </w:rPr>
              <w:t xml:space="preserve"> </w:t>
            </w:r>
            <w:r w:rsidR="005F2003" w:rsidRPr="002466F7">
              <w:rPr>
                <w:rFonts w:ascii="Times New Roman" w:eastAsia="Times New Roman" w:hAnsi="Times New Roman" w:cs="Times New Roman"/>
                <w:sz w:val="20"/>
                <w:szCs w:val="20"/>
                <w:lang w:eastAsia="en-GB"/>
              </w:rPr>
              <w:t>non-availability</w:t>
            </w:r>
            <w:r w:rsidRPr="002466F7">
              <w:rPr>
                <w:rFonts w:ascii="Times New Roman" w:eastAsia="Times New Roman" w:hAnsi="Times New Roman" w:cs="Times New Roman"/>
                <w:sz w:val="20"/>
                <w:szCs w:val="20"/>
                <w:lang w:eastAsia="en-GB"/>
              </w:rPr>
              <w:t xml:space="preserve"> of information of reali</w:t>
            </w:r>
            <w:r w:rsidR="00AC5519">
              <w:rPr>
                <w:rFonts w:ascii="Times New Roman" w:eastAsia="Times New Roman" w:hAnsi="Times New Roman" w:cs="Times New Roman"/>
                <w:sz w:val="20"/>
                <w:szCs w:val="20"/>
                <w:lang w:eastAsia="en-GB"/>
              </w:rPr>
              <w:t>s</w:t>
            </w:r>
            <w:r w:rsidRPr="002466F7">
              <w:rPr>
                <w:rFonts w:ascii="Times New Roman" w:eastAsia="Times New Roman" w:hAnsi="Times New Roman" w:cs="Times New Roman"/>
                <w:sz w:val="20"/>
                <w:szCs w:val="20"/>
                <w:lang w:eastAsia="en-GB"/>
              </w:rPr>
              <w:t xml:space="preserve">ed cash flows, the variation due to experience may be calculated </w:t>
            </w:r>
            <w:r w:rsidR="005F2003">
              <w:rPr>
                <w:rFonts w:ascii="Times New Roman" w:eastAsia="Times New Roman" w:hAnsi="Times New Roman" w:cs="Times New Roman"/>
                <w:sz w:val="20"/>
                <w:szCs w:val="20"/>
                <w:lang w:eastAsia="en-GB"/>
              </w:rPr>
              <w:t xml:space="preserve">as </w:t>
            </w:r>
            <w:r w:rsidRPr="00B94745">
              <w:rPr>
                <w:rFonts w:ascii="Times New Roman" w:eastAsia="Times New Roman" w:hAnsi="Times New Roman" w:cs="Times New Roman"/>
                <w:sz w:val="20"/>
                <w:szCs w:val="20"/>
                <w:lang w:eastAsia="en-GB"/>
              </w:rPr>
              <w:t>the difference between reali</w:t>
            </w:r>
            <w:r w:rsidR="00AC5519" w:rsidRPr="00B94745">
              <w:rPr>
                <w:rFonts w:ascii="Times New Roman" w:eastAsia="Times New Roman" w:hAnsi="Times New Roman" w:cs="Times New Roman"/>
                <w:sz w:val="20"/>
                <w:szCs w:val="20"/>
                <w:lang w:eastAsia="en-GB"/>
              </w:rPr>
              <w:t>s</w:t>
            </w:r>
            <w:r w:rsidRPr="00B94745">
              <w:rPr>
                <w:rFonts w:ascii="Times New Roman" w:eastAsia="Times New Roman" w:hAnsi="Times New Roman" w:cs="Times New Roman"/>
                <w:sz w:val="20"/>
                <w:szCs w:val="20"/>
                <w:lang w:eastAsia="en-GB"/>
              </w:rPr>
              <w:t>ed technical flows and projected cash-flow</w:t>
            </w:r>
            <w:r w:rsidR="005F2003" w:rsidRPr="00B94745">
              <w:rPr>
                <w:rFonts w:ascii="Times New Roman" w:eastAsia="Times New Roman" w:hAnsi="Times New Roman" w:cs="Times New Roman"/>
                <w:sz w:val="20"/>
                <w:szCs w:val="20"/>
                <w:lang w:eastAsia="en-GB"/>
              </w:rPr>
              <w:t>.</w:t>
            </w:r>
          </w:p>
          <w:p w:rsidR="005F2003" w:rsidRPr="00B94745" w:rsidRDefault="005F2003" w:rsidP="00792C1B">
            <w:pPr>
              <w:spacing w:after="0" w:line="240" w:lineRule="auto"/>
              <w:rPr>
                <w:rFonts w:ascii="Times New Roman" w:eastAsia="Times New Roman" w:hAnsi="Times New Roman" w:cs="Times New Roman"/>
                <w:sz w:val="20"/>
                <w:szCs w:val="20"/>
                <w:lang w:eastAsia="en-GB"/>
              </w:rPr>
            </w:pPr>
          </w:p>
          <w:p w:rsidR="00102AFD" w:rsidRPr="002466F7" w:rsidRDefault="001773D6" w:rsidP="00792C1B">
            <w:pPr>
              <w:spacing w:after="0" w:line="240" w:lineRule="auto"/>
              <w:rPr>
                <w:rFonts w:ascii="Times New Roman" w:eastAsia="Times New Roman" w:hAnsi="Times New Roman" w:cs="Times New Roman"/>
                <w:sz w:val="20"/>
                <w:szCs w:val="20"/>
                <w:lang w:eastAsia="en-GB"/>
              </w:rPr>
            </w:pPr>
            <w:r w:rsidRPr="00855BB3">
              <w:rPr>
                <w:rFonts w:ascii="Times New Roman" w:eastAsia="Times New Roman" w:hAnsi="Times New Roman" w:cs="Times New Roman"/>
                <w:sz w:val="20"/>
                <w:szCs w:val="20"/>
                <w:lang w:eastAsia="en-GB"/>
              </w:rPr>
              <w:t>R</w:t>
            </w:r>
            <w:r w:rsidR="00102AFD" w:rsidRPr="00B94745">
              <w:rPr>
                <w:rFonts w:ascii="Times New Roman" w:eastAsia="Times New Roman" w:hAnsi="Times New Roman" w:cs="Times New Roman"/>
                <w:sz w:val="20"/>
                <w:szCs w:val="20"/>
                <w:lang w:eastAsia="en-GB"/>
              </w:rPr>
              <w:t>eali</w:t>
            </w:r>
            <w:r w:rsidR="00AC5519" w:rsidRPr="00B94745">
              <w:rPr>
                <w:rFonts w:ascii="Times New Roman" w:eastAsia="Times New Roman" w:hAnsi="Times New Roman" w:cs="Times New Roman"/>
                <w:sz w:val="20"/>
                <w:szCs w:val="20"/>
                <w:lang w:eastAsia="en-GB"/>
              </w:rPr>
              <w:t>s</w:t>
            </w:r>
            <w:r w:rsidR="00102AFD" w:rsidRPr="00B94745">
              <w:rPr>
                <w:rFonts w:ascii="Times New Roman" w:eastAsia="Times New Roman" w:hAnsi="Times New Roman" w:cs="Times New Roman"/>
                <w:sz w:val="20"/>
                <w:szCs w:val="20"/>
                <w:lang w:eastAsia="en-GB"/>
              </w:rPr>
              <w:t xml:space="preserve">ed technical flows refer to those reported under </w:t>
            </w:r>
            <w:r w:rsidR="00E03B49" w:rsidRPr="00B94745">
              <w:rPr>
                <w:rFonts w:ascii="Times New Roman" w:eastAsia="Times New Roman" w:hAnsi="Times New Roman" w:cs="Times New Roman"/>
                <w:sz w:val="20"/>
                <w:szCs w:val="20"/>
                <w:lang w:eastAsia="en-GB"/>
              </w:rPr>
              <w:t>Solvency II principles</w:t>
            </w:r>
            <w:r w:rsidR="00102AFD" w:rsidRPr="00B94745">
              <w:rPr>
                <w:rFonts w:ascii="Times New Roman" w:eastAsia="Times New Roman" w:hAnsi="Times New Roman" w:cs="Times New Roman"/>
                <w:sz w:val="20"/>
                <w:szCs w:val="20"/>
                <w:lang w:eastAsia="en-GB"/>
              </w:rPr>
              <w:t xml:space="preserve"> i.e</w:t>
            </w:r>
            <w:r w:rsidR="00AC5519" w:rsidRPr="00B94745">
              <w:rPr>
                <w:rFonts w:ascii="Times New Roman" w:eastAsia="Times New Roman" w:hAnsi="Times New Roman" w:cs="Times New Roman"/>
                <w:sz w:val="20"/>
                <w:szCs w:val="20"/>
                <w:lang w:eastAsia="en-GB"/>
              </w:rPr>
              <w:t>.</w:t>
            </w:r>
            <w:r w:rsidR="00102AFD" w:rsidRPr="00B94745">
              <w:rPr>
                <w:rFonts w:ascii="Times New Roman" w:eastAsia="Times New Roman" w:hAnsi="Times New Roman" w:cs="Times New Roman"/>
                <w:sz w:val="20"/>
                <w:szCs w:val="20"/>
                <w:lang w:eastAsia="en-GB"/>
              </w:rPr>
              <w:t xml:space="preserve"> premiums effectively written, claims effectively paid and expenses effectively recorded.</w:t>
            </w:r>
          </w:p>
        </w:tc>
      </w:tr>
      <w:tr w:rsidR="002466F7" w:rsidRPr="002466F7" w:rsidTr="00334117">
        <w:tblPrEx>
          <w:tblW w:w="9214" w:type="dxa"/>
          <w:tblInd w:w="108" w:type="dxa"/>
          <w:tblPrExChange w:id="124" w:author="Author">
            <w:tblPrEx>
              <w:tblW w:w="9214" w:type="dxa"/>
              <w:tblInd w:w="108" w:type="dxa"/>
            </w:tblPrEx>
          </w:tblPrExChange>
        </w:tblPrEx>
        <w:trPr>
          <w:trHeight w:val="6087"/>
          <w:trPrChange w:id="125" w:author="Author">
            <w:trPr>
              <w:gridAfter w:val="0"/>
              <w:trHeight w:val="6087"/>
            </w:trPr>
          </w:trPrChange>
        </w:trPr>
        <w:tc>
          <w:tcPr>
            <w:tcW w:w="1439" w:type="dxa"/>
            <w:tcBorders>
              <w:top w:val="single" w:sz="4" w:space="0" w:color="auto"/>
              <w:left w:val="single" w:sz="4" w:space="0" w:color="auto"/>
              <w:bottom w:val="single" w:sz="4" w:space="0" w:color="auto"/>
              <w:right w:val="single" w:sz="4" w:space="0" w:color="auto"/>
            </w:tcBorders>
            <w:shd w:val="clear" w:color="auto" w:fill="auto"/>
            <w:hideMark/>
            <w:tcPrChange w:id="126" w:author="Author">
              <w:tcPr>
                <w:tcW w:w="1418" w:type="dxa"/>
                <w:gridSpan w:val="2"/>
                <w:tcBorders>
                  <w:top w:val="single" w:sz="4" w:space="0" w:color="auto"/>
                  <w:left w:val="single" w:sz="4" w:space="0" w:color="auto"/>
                  <w:bottom w:val="single" w:sz="4" w:space="0" w:color="auto"/>
                  <w:right w:val="single" w:sz="4" w:space="0" w:color="auto"/>
                </w:tcBorders>
                <w:shd w:val="clear" w:color="auto" w:fill="auto"/>
                <w:hideMark/>
              </w:tcPr>
            </w:tcPrChange>
          </w:tcPr>
          <w:p w:rsidR="00102AFD" w:rsidRDefault="00626A71" w:rsidP="00626A71">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C0010</w:t>
            </w:r>
            <w:r w:rsidR="00AC5519">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C0020/R0090</w:t>
            </w:r>
          </w:p>
          <w:p w:rsidR="0053537E" w:rsidRPr="002466F7" w:rsidRDefault="0053537E" w:rsidP="00626A71">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Pr="00D24FF5">
              <w:rPr>
                <w:rFonts w:ascii="Times New Roman" w:eastAsia="Times New Roman" w:hAnsi="Times New Roman" w:cs="Times New Roman"/>
                <w:sz w:val="20"/>
                <w:szCs w:val="20"/>
                <w:lang w:eastAsia="en-GB"/>
              </w:rPr>
              <w:t>A9 and C9</w:t>
            </w:r>
            <w:r>
              <w:rPr>
                <w:rFonts w:ascii="Times New Roman" w:eastAsia="Times New Roman" w:hAnsi="Times New Roman" w:cs="Times New Roman"/>
                <w:sz w:val="20"/>
                <w:szCs w:val="20"/>
                <w:lang w:eastAsia="en-GB"/>
              </w:rPr>
              <w:t>)</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Change w:id="127" w:author="Author">
              <w:tcPr>
                <w:tcW w:w="2340" w:type="dxa"/>
                <w:tcBorders>
                  <w:top w:val="single" w:sz="4" w:space="0" w:color="auto"/>
                  <w:left w:val="single" w:sz="4" w:space="0" w:color="auto"/>
                  <w:bottom w:val="single" w:sz="4" w:space="0" w:color="auto"/>
                  <w:right w:val="single" w:sz="4" w:space="0" w:color="auto"/>
                </w:tcBorders>
                <w:shd w:val="clear" w:color="auto" w:fill="auto"/>
                <w:hideMark/>
              </w:tcPr>
            </w:tcPrChange>
          </w:tcPr>
          <w:p w:rsidR="00102AFD" w:rsidRPr="002466F7" w:rsidRDefault="00102AFD"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Variation of </w:t>
            </w:r>
            <w:ins w:id="128" w:author="Author">
              <w:r w:rsidR="003B3EAC" w:rsidRPr="003B3EAC">
                <w:rPr>
                  <w:rFonts w:ascii="Times New Roman" w:eastAsia="Times New Roman" w:hAnsi="Times New Roman" w:cs="Times New Roman"/>
                  <w:sz w:val="20"/>
                  <w:szCs w:val="20"/>
                  <w:lang w:eastAsia="en-GB"/>
                </w:rPr>
                <w:t xml:space="preserve"> Best Estimate</w:t>
              </w:r>
            </w:ins>
            <w:del w:id="129" w:author="Author">
              <w:r w:rsidRPr="002466F7" w:rsidDel="003B3EAC">
                <w:rPr>
                  <w:rFonts w:ascii="Times New Roman" w:eastAsia="Times New Roman" w:hAnsi="Times New Roman" w:cs="Times New Roman"/>
                  <w:sz w:val="20"/>
                  <w:szCs w:val="20"/>
                  <w:lang w:eastAsia="en-GB"/>
                </w:rPr>
                <w:delText>BE</w:delText>
              </w:r>
            </w:del>
            <w:r w:rsidRPr="002466F7">
              <w:rPr>
                <w:rFonts w:ascii="Times New Roman" w:eastAsia="Times New Roman" w:hAnsi="Times New Roman" w:cs="Times New Roman"/>
                <w:sz w:val="20"/>
                <w:szCs w:val="20"/>
                <w:lang w:eastAsia="en-GB"/>
              </w:rPr>
              <w:t xml:space="preserve"> due to changes in non</w:t>
            </w:r>
            <w:r w:rsidR="00AC5519">
              <w:rPr>
                <w:rFonts w:ascii="Times New Roman" w:eastAsia="Times New Roman" w:hAnsi="Times New Roman" w:cs="Times New Roman"/>
                <w:sz w:val="20"/>
                <w:szCs w:val="20"/>
                <w:lang w:eastAsia="en-GB"/>
              </w:rPr>
              <w:t>-</w:t>
            </w:r>
            <w:r w:rsidRPr="002466F7">
              <w:rPr>
                <w:rFonts w:ascii="Times New Roman" w:eastAsia="Times New Roman" w:hAnsi="Times New Roman" w:cs="Times New Roman"/>
                <w:sz w:val="20"/>
                <w:szCs w:val="20"/>
                <w:lang w:eastAsia="en-GB"/>
              </w:rPr>
              <w:t>economic assumptions– risks accepted prior to period</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Change w:id="130" w:author="Author">
              <w:tcPr>
                <w:tcW w:w="5456" w:type="dxa"/>
                <w:tcBorders>
                  <w:top w:val="single" w:sz="4" w:space="0" w:color="auto"/>
                  <w:left w:val="single" w:sz="4" w:space="0" w:color="auto"/>
                  <w:bottom w:val="single" w:sz="4" w:space="0" w:color="auto"/>
                  <w:right w:val="single" w:sz="4" w:space="0" w:color="auto"/>
                </w:tcBorders>
                <w:shd w:val="clear" w:color="auto" w:fill="auto"/>
                <w:hideMark/>
              </w:tcPr>
            </w:tcPrChange>
          </w:tcPr>
          <w:p w:rsidR="00102AFD" w:rsidRPr="002466F7" w:rsidRDefault="00102AFD"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It mainly refers to changes in RBNS not driven by reali</w:t>
            </w:r>
            <w:r w:rsidR="00AC5519">
              <w:rPr>
                <w:rFonts w:ascii="Times New Roman" w:eastAsia="Times New Roman" w:hAnsi="Times New Roman" w:cs="Times New Roman"/>
                <w:sz w:val="20"/>
                <w:szCs w:val="20"/>
                <w:lang w:eastAsia="en-GB"/>
              </w:rPr>
              <w:t>s</w:t>
            </w:r>
            <w:r w:rsidRPr="002466F7">
              <w:rPr>
                <w:rFonts w:ascii="Times New Roman" w:eastAsia="Times New Roman" w:hAnsi="Times New Roman" w:cs="Times New Roman"/>
                <w:sz w:val="20"/>
                <w:szCs w:val="20"/>
                <w:lang w:eastAsia="en-GB"/>
              </w:rPr>
              <w:t>ed technical flows (e.g</w:t>
            </w:r>
            <w:r w:rsidR="00AC5519">
              <w:rPr>
                <w:rFonts w:ascii="Times New Roman" w:eastAsia="Times New Roman" w:hAnsi="Times New Roman" w:cs="Times New Roman"/>
                <w:sz w:val="20"/>
                <w:szCs w:val="20"/>
                <w:lang w:eastAsia="en-GB"/>
              </w:rPr>
              <w:t>.</w:t>
            </w:r>
            <w:r w:rsidRPr="002466F7">
              <w:rPr>
                <w:rFonts w:ascii="Times New Roman" w:eastAsia="Times New Roman" w:hAnsi="Times New Roman" w:cs="Times New Roman"/>
                <w:sz w:val="20"/>
                <w:szCs w:val="20"/>
                <w:lang w:eastAsia="en-GB"/>
              </w:rPr>
              <w:t xml:space="preserve"> revision on a case by case basis of the amount of IBNR) and changes assumptions directly linked to insurance risks (i.e. lapse rates), which can be referred to as non</w:t>
            </w:r>
            <w:r w:rsidR="00AC5519">
              <w:rPr>
                <w:rFonts w:ascii="Times New Roman" w:eastAsia="Times New Roman" w:hAnsi="Times New Roman" w:cs="Times New Roman"/>
                <w:sz w:val="20"/>
                <w:szCs w:val="20"/>
                <w:lang w:eastAsia="en-GB"/>
              </w:rPr>
              <w:t>-</w:t>
            </w:r>
            <w:r w:rsidRPr="002466F7">
              <w:rPr>
                <w:rFonts w:ascii="Times New Roman" w:eastAsia="Times New Roman" w:hAnsi="Times New Roman" w:cs="Times New Roman"/>
                <w:sz w:val="20"/>
                <w:szCs w:val="20"/>
                <w:lang w:eastAsia="en-GB"/>
              </w:rPr>
              <w:t>economic assumptions.</w:t>
            </w:r>
          </w:p>
          <w:p w:rsidR="00102AFD" w:rsidRPr="002466F7" w:rsidRDefault="00102AFD"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w:t>
            </w:r>
          </w:p>
          <w:p w:rsidR="00102AFD" w:rsidRPr="002466F7" w:rsidRDefault="00102AFD"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In order to isolate the strict scope of variation due to changes in assumptions, the calculation may be as follows:</w:t>
            </w:r>
          </w:p>
          <w:p w:rsidR="00102AFD" w:rsidRPr="00855BB3" w:rsidRDefault="00102AFD" w:rsidP="003B3EAC">
            <w:pPr>
              <w:pStyle w:val="ListParagraph"/>
              <w:numPr>
                <w:ilvl w:val="0"/>
                <w:numId w:val="5"/>
              </w:numPr>
              <w:spacing w:after="0" w:line="240" w:lineRule="auto"/>
              <w:rPr>
                <w:rFonts w:ascii="Times New Roman" w:eastAsia="Times New Roman" w:hAnsi="Times New Roman" w:cs="Times New Roman"/>
                <w:sz w:val="20"/>
                <w:szCs w:val="20"/>
                <w:lang w:eastAsia="en-GB"/>
              </w:rPr>
            </w:pPr>
            <w:r w:rsidRPr="00855BB3">
              <w:rPr>
                <w:rFonts w:ascii="Times New Roman" w:eastAsia="Times New Roman" w:hAnsi="Times New Roman" w:cs="Times New Roman"/>
                <w:sz w:val="20"/>
                <w:szCs w:val="20"/>
                <w:lang w:eastAsia="en-GB"/>
              </w:rPr>
              <w:t xml:space="preserve">Consider the opening </w:t>
            </w:r>
            <w:ins w:id="131" w:author="Author">
              <w:del w:id="132" w:author="Author">
                <w:r w:rsidR="003B3EAC" w:rsidRPr="003B3EAC" w:rsidDel="00471B92">
                  <w:rPr>
                    <w:rFonts w:ascii="Times New Roman" w:eastAsia="Times New Roman" w:hAnsi="Times New Roman" w:cs="Times New Roman"/>
                    <w:sz w:val="20"/>
                    <w:szCs w:val="20"/>
                    <w:lang w:eastAsia="en-GB"/>
                  </w:rPr>
                  <w:delText xml:space="preserve"> </w:delText>
                </w:r>
              </w:del>
              <w:r w:rsidR="003B3EAC" w:rsidRPr="003B3EAC">
                <w:rPr>
                  <w:rFonts w:ascii="Times New Roman" w:eastAsia="Times New Roman" w:hAnsi="Times New Roman" w:cs="Times New Roman"/>
                  <w:sz w:val="20"/>
                  <w:szCs w:val="20"/>
                  <w:lang w:eastAsia="en-GB"/>
                </w:rPr>
                <w:t>Best Estimate</w:t>
              </w:r>
            </w:ins>
            <w:del w:id="133" w:author="Author">
              <w:r w:rsidRPr="00855BB3" w:rsidDel="003B3EAC">
                <w:rPr>
                  <w:rFonts w:ascii="Times New Roman" w:eastAsia="Times New Roman" w:hAnsi="Times New Roman" w:cs="Times New Roman"/>
                  <w:sz w:val="20"/>
                  <w:szCs w:val="20"/>
                  <w:lang w:eastAsia="en-GB"/>
                </w:rPr>
                <w:delText>BE</w:delText>
              </w:r>
            </w:del>
            <w:r w:rsidRPr="00855BB3">
              <w:rPr>
                <w:rFonts w:ascii="Times New Roman" w:eastAsia="Times New Roman" w:hAnsi="Times New Roman" w:cs="Times New Roman"/>
                <w:sz w:val="20"/>
                <w:szCs w:val="20"/>
                <w:lang w:eastAsia="en-GB"/>
              </w:rPr>
              <w:t xml:space="preserve"> (cell </w:t>
            </w:r>
            <w:r w:rsidR="00626A71" w:rsidRPr="00855BB3">
              <w:rPr>
                <w:rFonts w:ascii="Times New Roman" w:eastAsia="Times New Roman" w:hAnsi="Times New Roman" w:cs="Times New Roman"/>
                <w:sz w:val="20"/>
                <w:szCs w:val="20"/>
                <w:lang w:eastAsia="en-GB"/>
              </w:rPr>
              <w:t>C0010 / R0010</w:t>
            </w:r>
            <w:r w:rsidRPr="00855BB3">
              <w:rPr>
                <w:rFonts w:ascii="Times New Roman" w:eastAsia="Times New Roman" w:hAnsi="Times New Roman" w:cs="Times New Roman"/>
                <w:sz w:val="20"/>
                <w:szCs w:val="20"/>
                <w:lang w:eastAsia="en-GB"/>
              </w:rPr>
              <w:t xml:space="preserve">) including the adjustment to opening </w:t>
            </w:r>
            <w:ins w:id="134" w:author="Author">
              <w:del w:id="135" w:author="Author">
                <w:r w:rsidR="003B3EAC" w:rsidRPr="003B3EAC" w:rsidDel="00471B92">
                  <w:rPr>
                    <w:rFonts w:ascii="Times New Roman" w:eastAsia="Times New Roman" w:hAnsi="Times New Roman" w:cs="Times New Roman"/>
                    <w:sz w:val="20"/>
                    <w:szCs w:val="20"/>
                    <w:lang w:eastAsia="en-GB"/>
                  </w:rPr>
                  <w:delText xml:space="preserve"> </w:delText>
                </w:r>
              </w:del>
              <w:r w:rsidR="003B3EAC" w:rsidRPr="003B3EAC">
                <w:rPr>
                  <w:rFonts w:ascii="Times New Roman" w:eastAsia="Times New Roman" w:hAnsi="Times New Roman" w:cs="Times New Roman"/>
                  <w:sz w:val="20"/>
                  <w:szCs w:val="20"/>
                  <w:lang w:eastAsia="en-GB"/>
                </w:rPr>
                <w:t>Best Estimate</w:t>
              </w:r>
            </w:ins>
            <w:del w:id="136" w:author="Author">
              <w:r w:rsidRPr="00855BB3" w:rsidDel="003B3EAC">
                <w:rPr>
                  <w:rFonts w:ascii="Times New Roman" w:eastAsia="Times New Roman" w:hAnsi="Times New Roman" w:cs="Times New Roman"/>
                  <w:sz w:val="20"/>
                  <w:szCs w:val="20"/>
                  <w:lang w:eastAsia="en-GB"/>
                </w:rPr>
                <w:delText>BE</w:delText>
              </w:r>
            </w:del>
            <w:r w:rsidRPr="00855BB3">
              <w:rPr>
                <w:rFonts w:ascii="Times New Roman" w:eastAsia="Times New Roman" w:hAnsi="Times New Roman" w:cs="Times New Roman"/>
                <w:sz w:val="20"/>
                <w:szCs w:val="20"/>
                <w:lang w:eastAsia="en-GB"/>
              </w:rPr>
              <w:t xml:space="preserve"> (cell </w:t>
            </w:r>
            <w:r w:rsidR="00626A71" w:rsidRPr="00855BB3">
              <w:rPr>
                <w:rFonts w:ascii="Times New Roman" w:eastAsia="Times New Roman" w:hAnsi="Times New Roman" w:cs="Times New Roman"/>
                <w:sz w:val="20"/>
                <w:szCs w:val="20"/>
                <w:lang w:eastAsia="en-GB"/>
              </w:rPr>
              <w:t>C0010 / R0010 to R0040</w:t>
            </w:r>
            <w:r w:rsidRPr="00855BB3">
              <w:rPr>
                <w:rFonts w:ascii="Times New Roman" w:eastAsia="Times New Roman" w:hAnsi="Times New Roman" w:cs="Times New Roman"/>
                <w:sz w:val="20"/>
                <w:szCs w:val="20"/>
                <w:lang w:eastAsia="en-GB"/>
              </w:rPr>
              <w:t xml:space="preserve">) and the impact of unwinding, </w:t>
            </w:r>
            <w:r w:rsidR="00626A71" w:rsidRPr="00855BB3">
              <w:rPr>
                <w:rFonts w:ascii="Times New Roman" w:eastAsia="Times New Roman" w:hAnsi="Times New Roman" w:cs="Times New Roman"/>
                <w:sz w:val="20"/>
                <w:szCs w:val="20"/>
                <w:lang w:eastAsia="en-GB"/>
              </w:rPr>
              <w:t>o</w:t>
            </w:r>
            <w:r w:rsidRPr="00855BB3">
              <w:rPr>
                <w:rFonts w:ascii="Times New Roman" w:eastAsia="Times New Roman" w:hAnsi="Times New Roman" w:cs="Times New Roman"/>
                <w:sz w:val="20"/>
                <w:szCs w:val="20"/>
                <w:lang w:eastAsia="en-GB"/>
              </w:rPr>
              <w:t>f year N projected cash-flows and (</w:t>
            </w:r>
            <w:r w:rsidR="00626A71" w:rsidRPr="00855BB3">
              <w:rPr>
                <w:rFonts w:ascii="Times New Roman" w:eastAsia="Times New Roman" w:hAnsi="Times New Roman" w:cs="Times New Roman"/>
                <w:sz w:val="20"/>
                <w:szCs w:val="20"/>
                <w:lang w:eastAsia="en-GB"/>
              </w:rPr>
              <w:t>C0010 / R0060</w:t>
            </w:r>
            <w:r w:rsidRPr="00855BB3">
              <w:rPr>
                <w:rFonts w:ascii="Times New Roman" w:eastAsia="Times New Roman" w:hAnsi="Times New Roman" w:cs="Times New Roman"/>
                <w:sz w:val="20"/>
                <w:szCs w:val="20"/>
                <w:lang w:eastAsia="en-GB"/>
              </w:rPr>
              <w:t xml:space="preserve"> to </w:t>
            </w:r>
            <w:r w:rsidR="00626A71" w:rsidRPr="00855BB3">
              <w:rPr>
                <w:rFonts w:ascii="Times New Roman" w:eastAsia="Times New Roman" w:hAnsi="Times New Roman" w:cs="Times New Roman"/>
                <w:sz w:val="20"/>
                <w:szCs w:val="20"/>
                <w:lang w:eastAsia="en-GB"/>
              </w:rPr>
              <w:t>R0080</w:t>
            </w:r>
            <w:r w:rsidRPr="00855BB3">
              <w:rPr>
                <w:rFonts w:ascii="Times New Roman" w:eastAsia="Times New Roman" w:hAnsi="Times New Roman" w:cs="Times New Roman"/>
                <w:sz w:val="20"/>
                <w:szCs w:val="20"/>
                <w:lang w:eastAsia="en-GB"/>
              </w:rPr>
              <w:t xml:space="preserve"> and </w:t>
            </w:r>
            <w:r w:rsidR="00626A71" w:rsidRPr="00855BB3">
              <w:rPr>
                <w:rFonts w:ascii="Times New Roman" w:eastAsia="Times New Roman" w:hAnsi="Times New Roman" w:cs="Times New Roman"/>
                <w:sz w:val="20"/>
                <w:szCs w:val="20"/>
                <w:lang w:eastAsia="en-GB"/>
              </w:rPr>
              <w:t>C0020/R0060 to R0080 r</w:t>
            </w:r>
            <w:r w:rsidRPr="00855BB3">
              <w:rPr>
                <w:rFonts w:ascii="Times New Roman" w:eastAsia="Times New Roman" w:hAnsi="Times New Roman" w:cs="Times New Roman"/>
                <w:sz w:val="20"/>
                <w:szCs w:val="20"/>
                <w:lang w:eastAsia="en-GB"/>
              </w:rPr>
              <w:t xml:space="preserve">espectively) </w:t>
            </w:r>
          </w:p>
          <w:p w:rsidR="00771BEA" w:rsidRPr="00855BB3" w:rsidRDefault="00102AFD" w:rsidP="00855BB3">
            <w:pPr>
              <w:pStyle w:val="ListParagraph"/>
              <w:numPr>
                <w:ilvl w:val="0"/>
                <w:numId w:val="5"/>
              </w:numPr>
              <w:spacing w:after="0" w:line="240" w:lineRule="auto"/>
              <w:ind w:left="387" w:firstLine="200"/>
              <w:rPr>
                <w:rFonts w:ascii="Times New Roman" w:eastAsia="Times New Roman" w:hAnsi="Times New Roman" w:cs="Times New Roman"/>
                <w:sz w:val="20"/>
                <w:szCs w:val="20"/>
                <w:lang w:eastAsia="en-GB"/>
              </w:rPr>
            </w:pPr>
            <w:r w:rsidRPr="00855BB3">
              <w:rPr>
                <w:rFonts w:ascii="Times New Roman" w:eastAsia="Times New Roman" w:hAnsi="Times New Roman" w:cs="Times New Roman"/>
                <w:sz w:val="20"/>
                <w:szCs w:val="20"/>
                <w:lang w:eastAsia="en-GB"/>
              </w:rPr>
              <w:t>Based on this figure, run calculations with new assumptions no</w:t>
            </w:r>
            <w:r w:rsidR="00AC5519">
              <w:rPr>
                <w:rFonts w:ascii="Times New Roman" w:eastAsia="Times New Roman" w:hAnsi="Times New Roman" w:cs="Times New Roman"/>
                <w:sz w:val="20"/>
                <w:szCs w:val="20"/>
                <w:lang w:eastAsia="en-GB"/>
              </w:rPr>
              <w:t>t</w:t>
            </w:r>
            <w:r w:rsidRPr="00855BB3">
              <w:rPr>
                <w:rFonts w:ascii="Times New Roman" w:eastAsia="Times New Roman" w:hAnsi="Times New Roman" w:cs="Times New Roman"/>
                <w:sz w:val="20"/>
                <w:szCs w:val="20"/>
                <w:lang w:eastAsia="en-GB"/>
              </w:rPr>
              <w:t xml:space="preserve"> related to discount rates -  that a</w:t>
            </w:r>
            <w:r w:rsidR="00771BEA" w:rsidRPr="00855BB3">
              <w:rPr>
                <w:rFonts w:ascii="Times New Roman" w:eastAsia="Times New Roman" w:hAnsi="Times New Roman" w:cs="Times New Roman"/>
                <w:sz w:val="20"/>
                <w:szCs w:val="20"/>
                <w:lang w:eastAsia="en-GB"/>
              </w:rPr>
              <w:t xml:space="preserve">pplied at year end N (if any) </w:t>
            </w:r>
          </w:p>
          <w:p w:rsidR="00771BEA" w:rsidRDefault="00771BEA" w:rsidP="001C230E">
            <w:pPr>
              <w:spacing w:after="0" w:line="240" w:lineRule="auto"/>
              <w:ind w:firstLineChars="100" w:firstLine="200"/>
              <w:rPr>
                <w:rFonts w:ascii="Times New Roman" w:eastAsia="Times New Roman" w:hAnsi="Times New Roman" w:cs="Times New Roman"/>
                <w:sz w:val="20"/>
                <w:szCs w:val="20"/>
                <w:lang w:eastAsia="en-GB"/>
              </w:rPr>
            </w:pPr>
          </w:p>
          <w:p w:rsidR="00102AFD" w:rsidRPr="002466F7" w:rsidRDefault="00102AFD" w:rsidP="00855BB3">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This will provide the variation of </w:t>
            </w:r>
            <w:ins w:id="137" w:author="Author">
              <w:del w:id="138" w:author="Author">
                <w:r w:rsidR="003B3EAC" w:rsidRPr="003B3EAC" w:rsidDel="00471B92">
                  <w:rPr>
                    <w:rFonts w:ascii="Times New Roman" w:eastAsia="Times New Roman" w:hAnsi="Times New Roman" w:cs="Times New Roman"/>
                    <w:sz w:val="20"/>
                    <w:szCs w:val="20"/>
                    <w:lang w:eastAsia="en-GB"/>
                  </w:rPr>
                  <w:delText xml:space="preserve"> </w:delText>
                </w:r>
              </w:del>
              <w:r w:rsidR="003B3EAC" w:rsidRPr="003B3EAC">
                <w:rPr>
                  <w:rFonts w:ascii="Times New Roman" w:eastAsia="Times New Roman" w:hAnsi="Times New Roman" w:cs="Times New Roman"/>
                  <w:sz w:val="20"/>
                  <w:szCs w:val="20"/>
                  <w:lang w:eastAsia="en-GB"/>
                </w:rPr>
                <w:t>Best Estimate</w:t>
              </w:r>
            </w:ins>
            <w:del w:id="139" w:author="Author">
              <w:r w:rsidRPr="002466F7" w:rsidDel="003B3EAC">
                <w:rPr>
                  <w:rFonts w:ascii="Times New Roman" w:eastAsia="Times New Roman" w:hAnsi="Times New Roman" w:cs="Times New Roman"/>
                  <w:sz w:val="20"/>
                  <w:szCs w:val="20"/>
                  <w:lang w:eastAsia="en-GB"/>
                </w:rPr>
                <w:delText>BE</w:delText>
              </w:r>
            </w:del>
            <w:r w:rsidRPr="002466F7">
              <w:rPr>
                <w:rFonts w:ascii="Times New Roman" w:eastAsia="Times New Roman" w:hAnsi="Times New Roman" w:cs="Times New Roman"/>
                <w:sz w:val="20"/>
                <w:szCs w:val="20"/>
                <w:lang w:eastAsia="en-GB"/>
              </w:rPr>
              <w:t xml:space="preserve"> strictly related to changes in these assumptions</w:t>
            </w:r>
            <w:r w:rsidR="00AC5519">
              <w:rPr>
                <w:rFonts w:ascii="Times New Roman" w:eastAsia="Times New Roman" w:hAnsi="Times New Roman" w:cs="Times New Roman"/>
                <w:sz w:val="20"/>
                <w:szCs w:val="20"/>
                <w:lang w:eastAsia="en-GB"/>
              </w:rPr>
              <w:t xml:space="preserve">. </w:t>
            </w:r>
            <w:r w:rsidRPr="002466F7">
              <w:rPr>
                <w:rFonts w:ascii="Times New Roman" w:eastAsia="Times New Roman" w:hAnsi="Times New Roman" w:cs="Times New Roman"/>
                <w:sz w:val="20"/>
                <w:szCs w:val="20"/>
                <w:lang w:eastAsia="en-GB"/>
              </w:rPr>
              <w:t>This may not capture the variation due to case-by-case revision of RBNS, which would thus have to be added.</w:t>
            </w:r>
          </w:p>
          <w:p w:rsidR="00102AFD" w:rsidRPr="002466F7" w:rsidRDefault="00102AFD" w:rsidP="001C230E">
            <w:pPr>
              <w:spacing w:after="0" w:line="240" w:lineRule="auto"/>
              <w:ind w:firstLineChars="100" w:firstLine="200"/>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w:t>
            </w:r>
          </w:p>
          <w:p w:rsidR="00102AFD" w:rsidRPr="002466F7" w:rsidRDefault="00102AFD" w:rsidP="00626A71">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For Non</w:t>
            </w:r>
            <w:r w:rsidR="00AC5519">
              <w:rPr>
                <w:rFonts w:ascii="Times New Roman" w:eastAsia="Times New Roman" w:hAnsi="Times New Roman" w:cs="Times New Roman"/>
                <w:sz w:val="20"/>
                <w:szCs w:val="20"/>
                <w:lang w:eastAsia="en-GB"/>
              </w:rPr>
              <w:t>-</w:t>
            </w:r>
            <w:r w:rsidRPr="002466F7">
              <w:rPr>
                <w:rFonts w:ascii="Times New Roman" w:eastAsia="Times New Roman" w:hAnsi="Times New Roman" w:cs="Times New Roman"/>
                <w:sz w:val="20"/>
                <w:szCs w:val="20"/>
                <w:lang w:eastAsia="en-GB"/>
              </w:rPr>
              <w:t>Life, cases can be expected where these changes cannot be discerned separately from changes due to experience (</w:t>
            </w:r>
            <w:r w:rsidR="00626A71">
              <w:rPr>
                <w:rFonts w:ascii="Times New Roman" w:eastAsia="Times New Roman" w:hAnsi="Times New Roman" w:cs="Times New Roman"/>
                <w:sz w:val="20"/>
                <w:szCs w:val="20"/>
                <w:lang w:eastAsia="en-GB"/>
              </w:rPr>
              <w:t>C0020 / R0080</w:t>
            </w:r>
            <w:r w:rsidRPr="002466F7">
              <w:rPr>
                <w:rFonts w:ascii="Times New Roman" w:eastAsia="Times New Roman" w:hAnsi="Times New Roman" w:cs="Times New Roman"/>
                <w:sz w:val="20"/>
                <w:szCs w:val="20"/>
                <w:lang w:eastAsia="en-GB"/>
              </w:rPr>
              <w:t xml:space="preserve">). In such cases, report the total figure under </w:t>
            </w:r>
            <w:r w:rsidR="00626A71">
              <w:rPr>
                <w:rFonts w:ascii="Times New Roman" w:eastAsia="Times New Roman" w:hAnsi="Times New Roman" w:cs="Times New Roman"/>
                <w:sz w:val="20"/>
                <w:szCs w:val="20"/>
                <w:lang w:eastAsia="en-GB"/>
              </w:rPr>
              <w:t>C0020 / R0080</w:t>
            </w:r>
            <w:r w:rsidRPr="002466F7">
              <w:rPr>
                <w:rFonts w:ascii="Times New Roman" w:eastAsia="Times New Roman" w:hAnsi="Times New Roman" w:cs="Times New Roman"/>
                <w:sz w:val="20"/>
                <w:szCs w:val="20"/>
                <w:lang w:eastAsia="en-GB"/>
              </w:rPr>
              <w:t>.</w:t>
            </w:r>
          </w:p>
        </w:tc>
      </w:tr>
      <w:tr w:rsidR="002466F7" w:rsidRPr="002466F7" w:rsidTr="00334117">
        <w:tblPrEx>
          <w:tblW w:w="9214" w:type="dxa"/>
          <w:tblInd w:w="108" w:type="dxa"/>
          <w:tblPrExChange w:id="140" w:author="Author">
            <w:tblPrEx>
              <w:tblW w:w="9214" w:type="dxa"/>
              <w:tblInd w:w="108" w:type="dxa"/>
            </w:tblPrEx>
          </w:tblPrExChange>
        </w:tblPrEx>
        <w:trPr>
          <w:trHeight w:val="5520"/>
          <w:trPrChange w:id="141" w:author="Author">
            <w:trPr>
              <w:gridAfter w:val="0"/>
              <w:trHeight w:val="5520"/>
            </w:trPr>
          </w:trPrChange>
        </w:trPr>
        <w:tc>
          <w:tcPr>
            <w:tcW w:w="1439" w:type="dxa"/>
            <w:tcBorders>
              <w:top w:val="single" w:sz="4" w:space="0" w:color="auto"/>
              <w:left w:val="single" w:sz="4" w:space="0" w:color="auto"/>
              <w:bottom w:val="single" w:sz="4" w:space="0" w:color="auto"/>
              <w:right w:val="single" w:sz="4" w:space="0" w:color="auto"/>
            </w:tcBorders>
            <w:shd w:val="clear" w:color="auto" w:fill="auto"/>
            <w:hideMark/>
            <w:tcPrChange w:id="142" w:author="Author">
              <w:tcPr>
                <w:tcW w:w="1418" w:type="dxa"/>
                <w:gridSpan w:val="2"/>
                <w:tcBorders>
                  <w:top w:val="single" w:sz="4" w:space="0" w:color="auto"/>
                  <w:left w:val="single" w:sz="4" w:space="0" w:color="auto"/>
                  <w:bottom w:val="single" w:sz="4" w:space="0" w:color="auto"/>
                  <w:right w:val="single" w:sz="4" w:space="0" w:color="auto"/>
                </w:tcBorders>
                <w:shd w:val="clear" w:color="auto" w:fill="auto"/>
                <w:hideMark/>
              </w:tcPr>
            </w:tcPrChange>
          </w:tcPr>
          <w:p w:rsidR="00102AFD" w:rsidRDefault="00626A71" w:rsidP="00792C1B">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C0010</w:t>
            </w:r>
            <w:r w:rsidR="00AC5519">
              <w:rPr>
                <w:rFonts w:ascii="Times New Roman" w:eastAsia="Times New Roman" w:hAnsi="Times New Roman" w:cs="Times New Roman"/>
                <w:sz w:val="20"/>
                <w:szCs w:val="20"/>
                <w:lang w:eastAsia="en-GB"/>
              </w:rPr>
              <w:t>-C</w:t>
            </w:r>
            <w:r>
              <w:rPr>
                <w:rFonts w:ascii="Times New Roman" w:eastAsia="Times New Roman" w:hAnsi="Times New Roman" w:cs="Times New Roman"/>
                <w:sz w:val="20"/>
                <w:szCs w:val="20"/>
                <w:lang w:eastAsia="en-GB"/>
              </w:rPr>
              <w:t>0020/R0100</w:t>
            </w:r>
          </w:p>
          <w:p w:rsidR="0053537E" w:rsidRPr="002466F7" w:rsidRDefault="0053537E" w:rsidP="00792C1B">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Pr="00D24FF5">
              <w:rPr>
                <w:rFonts w:ascii="Times New Roman" w:eastAsia="Times New Roman" w:hAnsi="Times New Roman" w:cs="Times New Roman"/>
                <w:sz w:val="20"/>
                <w:szCs w:val="20"/>
                <w:lang w:eastAsia="en-GB"/>
              </w:rPr>
              <w:t>A10 and C10</w:t>
            </w:r>
            <w:r>
              <w:rPr>
                <w:rFonts w:ascii="Times New Roman" w:eastAsia="Times New Roman" w:hAnsi="Times New Roman" w:cs="Times New Roman"/>
                <w:sz w:val="20"/>
                <w:szCs w:val="20"/>
                <w:lang w:eastAsia="en-GB"/>
              </w:rPr>
              <w:t>)</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Change w:id="143" w:author="Author">
              <w:tcPr>
                <w:tcW w:w="2340" w:type="dxa"/>
                <w:tcBorders>
                  <w:top w:val="single" w:sz="4" w:space="0" w:color="auto"/>
                  <w:left w:val="single" w:sz="4" w:space="0" w:color="auto"/>
                  <w:bottom w:val="single" w:sz="4" w:space="0" w:color="auto"/>
                  <w:right w:val="single" w:sz="4" w:space="0" w:color="auto"/>
                </w:tcBorders>
                <w:shd w:val="clear" w:color="auto" w:fill="auto"/>
                <w:hideMark/>
              </w:tcPr>
            </w:tcPrChange>
          </w:tcPr>
          <w:p w:rsidR="00102AFD" w:rsidRPr="002466F7" w:rsidRDefault="00102AFD" w:rsidP="00471B92">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Variation of </w:t>
            </w:r>
            <w:ins w:id="144" w:author="Author">
              <w:del w:id="145" w:author="Author">
                <w:r w:rsidR="003B3EAC" w:rsidRPr="003B3EAC" w:rsidDel="00471B92">
                  <w:rPr>
                    <w:rFonts w:ascii="Times New Roman" w:eastAsia="Times New Roman" w:hAnsi="Times New Roman" w:cs="Times New Roman"/>
                    <w:sz w:val="20"/>
                    <w:szCs w:val="20"/>
                    <w:lang w:eastAsia="en-GB"/>
                  </w:rPr>
                  <w:delText xml:space="preserve"> </w:delText>
                </w:r>
              </w:del>
              <w:r w:rsidR="003B3EAC" w:rsidRPr="003B3EAC">
                <w:rPr>
                  <w:rFonts w:ascii="Times New Roman" w:eastAsia="Times New Roman" w:hAnsi="Times New Roman" w:cs="Times New Roman"/>
                  <w:sz w:val="20"/>
                  <w:szCs w:val="20"/>
                  <w:lang w:eastAsia="en-GB"/>
                </w:rPr>
                <w:t>Best Estimate</w:t>
              </w:r>
            </w:ins>
            <w:del w:id="146" w:author="Author">
              <w:r w:rsidRPr="002466F7" w:rsidDel="003B3EAC">
                <w:rPr>
                  <w:rFonts w:ascii="Times New Roman" w:eastAsia="Times New Roman" w:hAnsi="Times New Roman" w:cs="Times New Roman"/>
                  <w:sz w:val="20"/>
                  <w:szCs w:val="20"/>
                  <w:lang w:eastAsia="en-GB"/>
                </w:rPr>
                <w:delText>BE</w:delText>
              </w:r>
            </w:del>
            <w:r w:rsidRPr="002466F7">
              <w:rPr>
                <w:rFonts w:ascii="Times New Roman" w:eastAsia="Times New Roman" w:hAnsi="Times New Roman" w:cs="Times New Roman"/>
                <w:sz w:val="20"/>
                <w:szCs w:val="20"/>
                <w:lang w:eastAsia="en-GB"/>
              </w:rPr>
              <w:t xml:space="preserve"> due to changes in  economic environment – risks accepted prior to period</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Change w:id="147" w:author="Author">
              <w:tcPr>
                <w:tcW w:w="5456" w:type="dxa"/>
                <w:tcBorders>
                  <w:top w:val="single" w:sz="4" w:space="0" w:color="auto"/>
                  <w:left w:val="single" w:sz="4" w:space="0" w:color="auto"/>
                  <w:bottom w:val="single" w:sz="4" w:space="0" w:color="auto"/>
                  <w:right w:val="single" w:sz="4" w:space="0" w:color="auto"/>
                </w:tcBorders>
                <w:shd w:val="clear" w:color="auto" w:fill="auto"/>
                <w:hideMark/>
              </w:tcPr>
            </w:tcPrChange>
          </w:tcPr>
          <w:p w:rsidR="00102AFD" w:rsidRPr="002466F7" w:rsidRDefault="00102AFD"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It mainly refers to assumptions not directly linked to insurance risks, i.e</w:t>
            </w:r>
            <w:r w:rsidR="00AC5519">
              <w:rPr>
                <w:rFonts w:ascii="Times New Roman" w:eastAsia="Times New Roman" w:hAnsi="Times New Roman" w:cs="Times New Roman"/>
                <w:sz w:val="20"/>
                <w:szCs w:val="20"/>
                <w:lang w:eastAsia="en-GB"/>
              </w:rPr>
              <w:t>.</w:t>
            </w:r>
            <w:r w:rsidRPr="002466F7">
              <w:rPr>
                <w:rFonts w:ascii="Times New Roman" w:eastAsia="Times New Roman" w:hAnsi="Times New Roman" w:cs="Times New Roman"/>
                <w:sz w:val="20"/>
                <w:szCs w:val="20"/>
                <w:lang w:eastAsia="en-GB"/>
              </w:rPr>
              <w:t xml:space="preserve"> mainly the impact of the changes in economic environment on the cash flows (taking management actions into account, e.g. reduction of FDB) and changes in discount rates</w:t>
            </w:r>
            <w:r w:rsidR="00AC5519">
              <w:rPr>
                <w:rFonts w:ascii="Times New Roman" w:eastAsia="Times New Roman" w:hAnsi="Times New Roman" w:cs="Times New Roman"/>
                <w:sz w:val="20"/>
                <w:szCs w:val="20"/>
                <w:lang w:eastAsia="en-GB"/>
              </w:rPr>
              <w:t>.</w:t>
            </w:r>
          </w:p>
          <w:p w:rsidR="0053537E" w:rsidRDefault="0053537E" w:rsidP="00792C1B">
            <w:pPr>
              <w:spacing w:after="0" w:line="240" w:lineRule="auto"/>
              <w:rPr>
                <w:rFonts w:ascii="Times New Roman" w:eastAsia="Times New Roman" w:hAnsi="Times New Roman" w:cs="Times New Roman"/>
                <w:sz w:val="20"/>
                <w:szCs w:val="20"/>
                <w:lang w:eastAsia="en-GB"/>
              </w:rPr>
            </w:pPr>
          </w:p>
          <w:p w:rsidR="00AC5519" w:rsidRDefault="00102AFD"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For </w:t>
            </w:r>
            <w:r w:rsidR="0053537E" w:rsidRPr="002466F7">
              <w:rPr>
                <w:rFonts w:ascii="Times New Roman" w:eastAsia="Times New Roman" w:hAnsi="Times New Roman" w:cs="Times New Roman"/>
                <w:sz w:val="20"/>
                <w:szCs w:val="20"/>
                <w:lang w:eastAsia="en-GB"/>
              </w:rPr>
              <w:t>non-life</w:t>
            </w:r>
            <w:r w:rsidRPr="002466F7">
              <w:rPr>
                <w:rFonts w:ascii="Times New Roman" w:eastAsia="Times New Roman" w:hAnsi="Times New Roman" w:cs="Times New Roman"/>
                <w:sz w:val="20"/>
                <w:szCs w:val="20"/>
                <w:lang w:eastAsia="en-GB"/>
              </w:rPr>
              <w:t xml:space="preserve"> (</w:t>
            </w:r>
            <w:r w:rsidR="00626A71">
              <w:rPr>
                <w:rFonts w:ascii="Times New Roman" w:eastAsia="Times New Roman" w:hAnsi="Times New Roman" w:cs="Times New Roman"/>
                <w:sz w:val="20"/>
                <w:szCs w:val="20"/>
                <w:lang w:eastAsia="en-GB"/>
              </w:rPr>
              <w:t>C0020/R0100</w:t>
            </w:r>
            <w:r w:rsidRPr="002466F7">
              <w:rPr>
                <w:rFonts w:ascii="Times New Roman" w:eastAsia="Times New Roman" w:hAnsi="Times New Roman" w:cs="Times New Roman"/>
                <w:sz w:val="20"/>
                <w:szCs w:val="20"/>
                <w:lang w:eastAsia="en-GB"/>
              </w:rPr>
              <w:t>), in case variation due to inflation cannot be discerned from changes due to experience, the whole amount would be reported under</w:t>
            </w:r>
            <w:r w:rsidR="0053537E">
              <w:rPr>
                <w:rFonts w:ascii="Times New Roman" w:eastAsia="Times New Roman" w:hAnsi="Times New Roman" w:cs="Times New Roman"/>
                <w:sz w:val="20"/>
                <w:szCs w:val="20"/>
                <w:lang w:eastAsia="en-GB"/>
              </w:rPr>
              <w:t xml:space="preserve"> C0020/R0080</w:t>
            </w:r>
            <w:r w:rsidRPr="002466F7">
              <w:rPr>
                <w:rFonts w:ascii="Times New Roman" w:eastAsia="Times New Roman" w:hAnsi="Times New Roman" w:cs="Times New Roman"/>
                <w:sz w:val="20"/>
                <w:szCs w:val="20"/>
                <w:lang w:eastAsia="en-GB"/>
              </w:rPr>
              <w:t>.</w:t>
            </w:r>
          </w:p>
          <w:p w:rsidR="00102AFD" w:rsidRPr="002466F7" w:rsidRDefault="00102AFD"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 </w:t>
            </w:r>
          </w:p>
          <w:p w:rsidR="00102AFD" w:rsidRPr="002466F7" w:rsidRDefault="00102AFD"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In order to isolate this strict scope of variation, the calculation may be as follows:</w:t>
            </w:r>
          </w:p>
          <w:p w:rsidR="00102AFD" w:rsidRPr="00855BB3" w:rsidRDefault="00102AFD" w:rsidP="003B3EAC">
            <w:pPr>
              <w:pStyle w:val="ListParagraph"/>
              <w:numPr>
                <w:ilvl w:val="0"/>
                <w:numId w:val="7"/>
              </w:numPr>
              <w:spacing w:after="0" w:line="240" w:lineRule="auto"/>
              <w:rPr>
                <w:rFonts w:ascii="Times New Roman" w:eastAsia="Times New Roman" w:hAnsi="Times New Roman" w:cs="Times New Roman"/>
                <w:sz w:val="20"/>
                <w:szCs w:val="20"/>
                <w:lang w:eastAsia="en-GB"/>
              </w:rPr>
            </w:pPr>
            <w:r w:rsidRPr="00855BB3">
              <w:rPr>
                <w:rFonts w:ascii="Times New Roman" w:eastAsia="Times New Roman" w:hAnsi="Times New Roman" w:cs="Times New Roman"/>
                <w:sz w:val="20"/>
                <w:szCs w:val="20"/>
                <w:lang w:eastAsia="en-GB"/>
              </w:rPr>
              <w:t xml:space="preserve">Consider the opening </w:t>
            </w:r>
            <w:ins w:id="148" w:author="Author">
              <w:del w:id="149" w:author="Author">
                <w:r w:rsidR="003B3EAC" w:rsidRPr="003B3EAC" w:rsidDel="00471B92">
                  <w:rPr>
                    <w:rFonts w:ascii="Times New Roman" w:eastAsia="Times New Roman" w:hAnsi="Times New Roman" w:cs="Times New Roman"/>
                    <w:sz w:val="20"/>
                    <w:szCs w:val="20"/>
                    <w:lang w:eastAsia="en-GB"/>
                  </w:rPr>
                  <w:delText xml:space="preserve"> </w:delText>
                </w:r>
              </w:del>
              <w:r w:rsidR="003B3EAC" w:rsidRPr="003B3EAC">
                <w:rPr>
                  <w:rFonts w:ascii="Times New Roman" w:eastAsia="Times New Roman" w:hAnsi="Times New Roman" w:cs="Times New Roman"/>
                  <w:sz w:val="20"/>
                  <w:szCs w:val="20"/>
                  <w:lang w:eastAsia="en-GB"/>
                </w:rPr>
                <w:t>Best Estimate</w:t>
              </w:r>
            </w:ins>
            <w:del w:id="150" w:author="Author">
              <w:r w:rsidRPr="00855BB3" w:rsidDel="003B3EAC">
                <w:rPr>
                  <w:rFonts w:ascii="Times New Roman" w:eastAsia="Times New Roman" w:hAnsi="Times New Roman" w:cs="Times New Roman"/>
                  <w:sz w:val="20"/>
                  <w:szCs w:val="20"/>
                  <w:lang w:eastAsia="en-GB"/>
                </w:rPr>
                <w:delText>BE</w:delText>
              </w:r>
            </w:del>
            <w:r w:rsidRPr="00855BB3">
              <w:rPr>
                <w:rFonts w:ascii="Times New Roman" w:eastAsia="Times New Roman" w:hAnsi="Times New Roman" w:cs="Times New Roman"/>
                <w:sz w:val="20"/>
                <w:szCs w:val="20"/>
                <w:lang w:eastAsia="en-GB"/>
              </w:rPr>
              <w:t xml:space="preserve"> including the adjustment to opening </w:t>
            </w:r>
            <w:ins w:id="151" w:author="Author">
              <w:del w:id="152" w:author="Author">
                <w:r w:rsidR="003B3EAC" w:rsidRPr="003B3EAC" w:rsidDel="00471B92">
                  <w:rPr>
                    <w:rFonts w:ascii="Times New Roman" w:eastAsia="Times New Roman" w:hAnsi="Times New Roman" w:cs="Times New Roman"/>
                    <w:sz w:val="20"/>
                    <w:szCs w:val="20"/>
                    <w:lang w:eastAsia="en-GB"/>
                  </w:rPr>
                  <w:delText xml:space="preserve"> </w:delText>
                </w:r>
              </w:del>
              <w:r w:rsidR="003B3EAC" w:rsidRPr="003B3EAC">
                <w:rPr>
                  <w:rFonts w:ascii="Times New Roman" w:eastAsia="Times New Roman" w:hAnsi="Times New Roman" w:cs="Times New Roman"/>
                  <w:sz w:val="20"/>
                  <w:szCs w:val="20"/>
                  <w:lang w:eastAsia="en-GB"/>
                </w:rPr>
                <w:t>Best Estimate</w:t>
              </w:r>
            </w:ins>
            <w:del w:id="153" w:author="Author">
              <w:r w:rsidRPr="00855BB3" w:rsidDel="003B3EAC">
                <w:rPr>
                  <w:rFonts w:ascii="Times New Roman" w:eastAsia="Times New Roman" w:hAnsi="Times New Roman" w:cs="Times New Roman"/>
                  <w:sz w:val="20"/>
                  <w:szCs w:val="20"/>
                  <w:lang w:eastAsia="en-GB"/>
                </w:rPr>
                <w:delText>BE</w:delText>
              </w:r>
            </w:del>
            <w:r w:rsidRPr="00855BB3">
              <w:rPr>
                <w:rFonts w:ascii="Times New Roman" w:eastAsia="Times New Roman" w:hAnsi="Times New Roman" w:cs="Times New Roman"/>
                <w:sz w:val="20"/>
                <w:szCs w:val="20"/>
                <w:lang w:eastAsia="en-GB"/>
              </w:rPr>
              <w:t xml:space="preserve"> (</w:t>
            </w:r>
            <w:r w:rsidR="00626A71" w:rsidRPr="00855BB3">
              <w:rPr>
                <w:rFonts w:ascii="Times New Roman" w:eastAsia="Times New Roman" w:hAnsi="Times New Roman" w:cs="Times New Roman"/>
                <w:sz w:val="20"/>
                <w:szCs w:val="20"/>
                <w:lang w:eastAsia="en-GB"/>
              </w:rPr>
              <w:t>cell C0010 / R0010 to R0040</w:t>
            </w:r>
            <w:r w:rsidRPr="00855BB3">
              <w:rPr>
                <w:rFonts w:ascii="Times New Roman" w:eastAsia="Times New Roman" w:hAnsi="Times New Roman" w:cs="Times New Roman"/>
                <w:sz w:val="20"/>
                <w:szCs w:val="20"/>
                <w:lang w:eastAsia="en-GB"/>
              </w:rPr>
              <w:t>) and the impact of unwinding,  of year N projected cash-flows and experience (</w:t>
            </w:r>
            <w:r w:rsidR="00626A71" w:rsidRPr="00855BB3">
              <w:rPr>
                <w:rFonts w:ascii="Times New Roman" w:eastAsia="Times New Roman" w:hAnsi="Times New Roman" w:cs="Times New Roman"/>
                <w:sz w:val="20"/>
                <w:szCs w:val="20"/>
                <w:lang w:eastAsia="en-GB"/>
              </w:rPr>
              <w:t>C0010 / R0060 to R0080 and C0020/R0060 to R0080 respectively</w:t>
            </w:r>
            <w:r w:rsidRPr="00855BB3">
              <w:rPr>
                <w:rFonts w:ascii="Times New Roman" w:eastAsia="Times New Roman" w:hAnsi="Times New Roman" w:cs="Times New Roman"/>
                <w:sz w:val="20"/>
                <w:szCs w:val="20"/>
                <w:lang w:eastAsia="en-GB"/>
              </w:rPr>
              <w:t xml:space="preserve">, or alternatively, </w:t>
            </w:r>
            <w:r w:rsidR="00626A71" w:rsidRPr="00855BB3">
              <w:rPr>
                <w:rFonts w:ascii="Times New Roman" w:eastAsia="Times New Roman" w:hAnsi="Times New Roman" w:cs="Times New Roman"/>
                <w:sz w:val="20"/>
                <w:szCs w:val="20"/>
                <w:lang w:eastAsia="en-GB"/>
              </w:rPr>
              <w:t>C0010 / R0060 to R0090 and C0020/R0060 to R0090 respectively</w:t>
            </w:r>
            <w:r w:rsidRPr="00855BB3">
              <w:rPr>
                <w:rFonts w:ascii="Times New Roman" w:eastAsia="Times New Roman" w:hAnsi="Times New Roman" w:cs="Times New Roman"/>
                <w:sz w:val="20"/>
                <w:szCs w:val="20"/>
                <w:lang w:eastAsia="en-GB"/>
              </w:rPr>
              <w:t>)</w:t>
            </w:r>
          </w:p>
          <w:p w:rsidR="00771BEA" w:rsidRPr="00855BB3" w:rsidRDefault="00102AFD" w:rsidP="00855BB3">
            <w:pPr>
              <w:pStyle w:val="ListParagraph"/>
              <w:numPr>
                <w:ilvl w:val="0"/>
                <w:numId w:val="7"/>
              </w:numPr>
              <w:spacing w:after="0" w:line="240" w:lineRule="auto"/>
              <w:ind w:left="387" w:firstLine="200"/>
              <w:rPr>
                <w:rFonts w:ascii="Times New Roman" w:eastAsia="Times New Roman" w:hAnsi="Times New Roman" w:cs="Times New Roman"/>
                <w:sz w:val="20"/>
                <w:szCs w:val="20"/>
                <w:lang w:eastAsia="en-GB"/>
              </w:rPr>
            </w:pPr>
            <w:r w:rsidRPr="00855BB3">
              <w:rPr>
                <w:rFonts w:ascii="Times New Roman" w:eastAsia="Times New Roman" w:hAnsi="Times New Roman" w:cs="Times New Roman"/>
                <w:sz w:val="20"/>
                <w:szCs w:val="20"/>
                <w:lang w:eastAsia="en-GB"/>
              </w:rPr>
              <w:t>Based on this figure, run calculations with new discount rates that applied during year N, together with related financial assu</w:t>
            </w:r>
            <w:r w:rsidR="00771BEA" w:rsidRPr="00855BB3">
              <w:rPr>
                <w:rFonts w:ascii="Times New Roman" w:eastAsia="Times New Roman" w:hAnsi="Times New Roman" w:cs="Times New Roman"/>
                <w:sz w:val="20"/>
                <w:szCs w:val="20"/>
                <w:lang w:eastAsia="en-GB"/>
              </w:rPr>
              <w:t>mptions (if any).</w:t>
            </w:r>
          </w:p>
          <w:p w:rsidR="0053537E" w:rsidRDefault="00102AFD" w:rsidP="001C230E">
            <w:pPr>
              <w:spacing w:after="0" w:line="240" w:lineRule="auto"/>
              <w:ind w:firstLineChars="100" w:firstLine="200"/>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 </w:t>
            </w:r>
          </w:p>
          <w:p w:rsidR="00102AFD" w:rsidRPr="002466F7" w:rsidRDefault="00102AFD" w:rsidP="00855BB3">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This will provide the variation of</w:t>
            </w:r>
            <w:del w:id="154" w:author="Author">
              <w:r w:rsidRPr="002466F7" w:rsidDel="00471B92">
                <w:rPr>
                  <w:rFonts w:ascii="Times New Roman" w:eastAsia="Times New Roman" w:hAnsi="Times New Roman" w:cs="Times New Roman"/>
                  <w:sz w:val="20"/>
                  <w:szCs w:val="20"/>
                  <w:lang w:eastAsia="en-GB"/>
                </w:rPr>
                <w:delText xml:space="preserve"> </w:delText>
              </w:r>
            </w:del>
            <w:ins w:id="155" w:author="Author">
              <w:r w:rsidR="003B3EAC" w:rsidRPr="003B3EAC">
                <w:rPr>
                  <w:rFonts w:ascii="Times New Roman" w:eastAsia="Times New Roman" w:hAnsi="Times New Roman" w:cs="Times New Roman"/>
                  <w:sz w:val="20"/>
                  <w:szCs w:val="20"/>
                  <w:lang w:eastAsia="en-GB"/>
                </w:rPr>
                <w:t xml:space="preserve"> Best Estimate</w:t>
              </w:r>
            </w:ins>
            <w:del w:id="156" w:author="Author">
              <w:r w:rsidRPr="002466F7" w:rsidDel="003B3EAC">
                <w:rPr>
                  <w:rFonts w:ascii="Times New Roman" w:eastAsia="Times New Roman" w:hAnsi="Times New Roman" w:cs="Times New Roman"/>
                  <w:sz w:val="20"/>
                  <w:szCs w:val="20"/>
                  <w:lang w:eastAsia="en-GB"/>
                </w:rPr>
                <w:delText>BE</w:delText>
              </w:r>
            </w:del>
            <w:r w:rsidRPr="002466F7">
              <w:rPr>
                <w:rFonts w:ascii="Times New Roman" w:eastAsia="Times New Roman" w:hAnsi="Times New Roman" w:cs="Times New Roman"/>
                <w:sz w:val="20"/>
                <w:szCs w:val="20"/>
                <w:lang w:eastAsia="en-GB"/>
              </w:rPr>
              <w:t xml:space="preserve"> strictly related to changes in discount rates and related financial assumptions</w:t>
            </w:r>
            <w:r w:rsidR="00AC5519">
              <w:rPr>
                <w:rFonts w:ascii="Times New Roman" w:eastAsia="Times New Roman" w:hAnsi="Times New Roman" w:cs="Times New Roman"/>
                <w:sz w:val="20"/>
                <w:szCs w:val="20"/>
                <w:lang w:eastAsia="en-GB"/>
              </w:rPr>
              <w:t>.</w:t>
            </w:r>
          </w:p>
          <w:p w:rsidR="00102AFD" w:rsidRPr="002466F7" w:rsidRDefault="00102AFD" w:rsidP="001C230E">
            <w:pPr>
              <w:spacing w:after="0" w:line="240" w:lineRule="auto"/>
              <w:ind w:firstLineChars="100" w:firstLine="200"/>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w:t>
            </w:r>
          </w:p>
        </w:tc>
      </w:tr>
      <w:tr w:rsidR="002466F7" w:rsidRPr="002466F7" w:rsidTr="00334117">
        <w:tblPrEx>
          <w:tblW w:w="9214" w:type="dxa"/>
          <w:tblInd w:w="108" w:type="dxa"/>
          <w:tblPrExChange w:id="157" w:author="Author">
            <w:tblPrEx>
              <w:tblW w:w="9214" w:type="dxa"/>
              <w:tblInd w:w="108" w:type="dxa"/>
            </w:tblPrEx>
          </w:tblPrExChange>
        </w:tblPrEx>
        <w:trPr>
          <w:trHeight w:val="1034"/>
          <w:trPrChange w:id="158" w:author="Author">
            <w:trPr>
              <w:gridAfter w:val="0"/>
              <w:trHeight w:val="1034"/>
            </w:trPr>
          </w:trPrChange>
        </w:trPr>
        <w:tc>
          <w:tcPr>
            <w:tcW w:w="1439" w:type="dxa"/>
            <w:tcBorders>
              <w:top w:val="single" w:sz="4" w:space="0" w:color="auto"/>
              <w:left w:val="single" w:sz="4" w:space="0" w:color="auto"/>
              <w:bottom w:val="single" w:sz="4" w:space="0" w:color="auto"/>
              <w:right w:val="single" w:sz="4" w:space="0" w:color="auto"/>
            </w:tcBorders>
            <w:shd w:val="clear" w:color="auto" w:fill="auto"/>
            <w:hideMark/>
            <w:tcPrChange w:id="159" w:author="Author">
              <w:tcPr>
                <w:tcW w:w="1418" w:type="dxa"/>
                <w:gridSpan w:val="2"/>
                <w:tcBorders>
                  <w:top w:val="single" w:sz="4" w:space="0" w:color="auto"/>
                  <w:left w:val="single" w:sz="4" w:space="0" w:color="auto"/>
                  <w:bottom w:val="single" w:sz="4" w:space="0" w:color="auto"/>
                  <w:right w:val="single" w:sz="4" w:space="0" w:color="auto"/>
                </w:tcBorders>
                <w:shd w:val="clear" w:color="auto" w:fill="auto"/>
                <w:hideMark/>
              </w:tcPr>
            </w:tcPrChange>
          </w:tcPr>
          <w:p w:rsidR="00102AFD" w:rsidRDefault="00626A71" w:rsidP="00626A71">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C0010</w:t>
            </w:r>
            <w:r w:rsidR="009C285D">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C0020/R0110</w:t>
            </w:r>
          </w:p>
          <w:p w:rsidR="00BE4BE6" w:rsidRPr="002466F7" w:rsidRDefault="00BE4BE6" w:rsidP="00626A71">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Pr="00D24FF5">
              <w:rPr>
                <w:rFonts w:ascii="Times New Roman" w:eastAsia="Times New Roman" w:hAnsi="Times New Roman" w:cs="Times New Roman"/>
                <w:sz w:val="20"/>
                <w:szCs w:val="20"/>
                <w:lang w:eastAsia="en-GB"/>
              </w:rPr>
              <w:t>A11 and C11</w:t>
            </w:r>
            <w:r>
              <w:rPr>
                <w:rFonts w:ascii="Times New Roman" w:eastAsia="Times New Roman" w:hAnsi="Times New Roman" w:cs="Times New Roman"/>
                <w:sz w:val="20"/>
                <w:szCs w:val="20"/>
                <w:lang w:eastAsia="en-GB"/>
              </w:rPr>
              <w:t>)</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Change w:id="160" w:author="Author">
              <w:tcPr>
                <w:tcW w:w="2340" w:type="dxa"/>
                <w:tcBorders>
                  <w:top w:val="single" w:sz="4" w:space="0" w:color="auto"/>
                  <w:left w:val="single" w:sz="4" w:space="0" w:color="auto"/>
                  <w:bottom w:val="single" w:sz="4" w:space="0" w:color="auto"/>
                  <w:right w:val="single" w:sz="4" w:space="0" w:color="auto"/>
                </w:tcBorders>
                <w:shd w:val="clear" w:color="auto" w:fill="auto"/>
                <w:hideMark/>
              </w:tcPr>
            </w:tcPrChange>
          </w:tcPr>
          <w:p w:rsidR="00102AFD" w:rsidRPr="002466F7" w:rsidRDefault="00102AFD"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Other changes not elsewhere explained</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Change w:id="161" w:author="Author">
              <w:tcPr>
                <w:tcW w:w="5456" w:type="dxa"/>
                <w:tcBorders>
                  <w:top w:val="single" w:sz="4" w:space="0" w:color="auto"/>
                  <w:left w:val="single" w:sz="4" w:space="0" w:color="auto"/>
                  <w:bottom w:val="single" w:sz="4" w:space="0" w:color="auto"/>
                  <w:right w:val="single" w:sz="4" w:space="0" w:color="auto"/>
                </w:tcBorders>
                <w:shd w:val="clear" w:color="auto" w:fill="auto"/>
                <w:hideMark/>
              </w:tcPr>
            </w:tcPrChange>
          </w:tcPr>
          <w:p w:rsidR="00BE4BE6" w:rsidRPr="002466F7" w:rsidRDefault="00102AFD" w:rsidP="00471B92">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Corresponds to other variations in </w:t>
            </w:r>
            <w:ins w:id="162" w:author="Author">
              <w:del w:id="163" w:author="Author">
                <w:r w:rsidR="003B3EAC" w:rsidRPr="003B3EAC" w:rsidDel="00471B92">
                  <w:rPr>
                    <w:rFonts w:ascii="Times New Roman" w:eastAsia="Times New Roman" w:hAnsi="Times New Roman" w:cs="Times New Roman"/>
                    <w:sz w:val="20"/>
                    <w:szCs w:val="20"/>
                    <w:lang w:eastAsia="en-GB"/>
                  </w:rPr>
                  <w:delText xml:space="preserve"> </w:delText>
                </w:r>
              </w:del>
              <w:r w:rsidR="003B3EAC" w:rsidRPr="003B3EAC">
                <w:rPr>
                  <w:rFonts w:ascii="Times New Roman" w:eastAsia="Times New Roman" w:hAnsi="Times New Roman" w:cs="Times New Roman"/>
                  <w:sz w:val="20"/>
                  <w:szCs w:val="20"/>
                  <w:lang w:eastAsia="en-GB"/>
                </w:rPr>
                <w:t>Best Estimate</w:t>
              </w:r>
            </w:ins>
            <w:del w:id="164" w:author="Author">
              <w:r w:rsidRPr="002466F7" w:rsidDel="003B3EAC">
                <w:rPr>
                  <w:rFonts w:ascii="Times New Roman" w:eastAsia="Times New Roman" w:hAnsi="Times New Roman" w:cs="Times New Roman"/>
                  <w:sz w:val="20"/>
                  <w:szCs w:val="20"/>
                  <w:lang w:eastAsia="en-GB"/>
                </w:rPr>
                <w:delText>BE</w:delText>
              </w:r>
            </w:del>
            <w:r w:rsidRPr="002466F7">
              <w:rPr>
                <w:rFonts w:ascii="Times New Roman" w:eastAsia="Times New Roman" w:hAnsi="Times New Roman" w:cs="Times New Roman"/>
                <w:sz w:val="20"/>
                <w:szCs w:val="20"/>
                <w:lang w:eastAsia="en-GB"/>
              </w:rPr>
              <w:t xml:space="preserve">, not captured in cells </w:t>
            </w:r>
            <w:r w:rsidR="00626A71">
              <w:rPr>
                <w:rFonts w:ascii="Times New Roman" w:eastAsia="Times New Roman" w:hAnsi="Times New Roman" w:cs="Times New Roman"/>
                <w:sz w:val="20"/>
                <w:szCs w:val="20"/>
                <w:lang w:eastAsia="en-GB"/>
              </w:rPr>
              <w:t>C0010/R0010</w:t>
            </w:r>
            <w:r w:rsidR="00626A71" w:rsidRPr="002466F7">
              <w:rPr>
                <w:rFonts w:ascii="Times New Roman" w:eastAsia="Times New Roman" w:hAnsi="Times New Roman" w:cs="Times New Roman"/>
                <w:sz w:val="20"/>
                <w:szCs w:val="20"/>
                <w:lang w:eastAsia="en-GB"/>
              </w:rPr>
              <w:t xml:space="preserve"> to </w:t>
            </w:r>
            <w:r w:rsidR="00626A71">
              <w:rPr>
                <w:rFonts w:ascii="Times New Roman" w:eastAsia="Times New Roman" w:hAnsi="Times New Roman" w:cs="Times New Roman"/>
                <w:sz w:val="20"/>
                <w:szCs w:val="20"/>
                <w:lang w:eastAsia="en-GB"/>
              </w:rPr>
              <w:t>R0100</w:t>
            </w:r>
            <w:r w:rsidRPr="002466F7">
              <w:rPr>
                <w:rFonts w:ascii="Times New Roman" w:eastAsia="Times New Roman" w:hAnsi="Times New Roman" w:cs="Times New Roman"/>
                <w:sz w:val="20"/>
                <w:szCs w:val="20"/>
                <w:lang w:eastAsia="en-GB"/>
              </w:rPr>
              <w:t xml:space="preserve"> (for Life) or </w:t>
            </w:r>
            <w:r w:rsidR="00626A71">
              <w:rPr>
                <w:rFonts w:ascii="Times New Roman" w:eastAsia="Times New Roman" w:hAnsi="Times New Roman" w:cs="Times New Roman"/>
                <w:sz w:val="20"/>
                <w:szCs w:val="20"/>
                <w:lang w:eastAsia="en-GB"/>
              </w:rPr>
              <w:t>C0020/R0010</w:t>
            </w:r>
            <w:r w:rsidR="00626A71" w:rsidRPr="002466F7">
              <w:rPr>
                <w:rFonts w:ascii="Times New Roman" w:eastAsia="Times New Roman" w:hAnsi="Times New Roman" w:cs="Times New Roman"/>
                <w:sz w:val="20"/>
                <w:szCs w:val="20"/>
                <w:lang w:eastAsia="en-GB"/>
              </w:rPr>
              <w:t xml:space="preserve"> to </w:t>
            </w:r>
            <w:r w:rsidR="00626A71">
              <w:rPr>
                <w:rFonts w:ascii="Times New Roman" w:eastAsia="Times New Roman" w:hAnsi="Times New Roman" w:cs="Times New Roman"/>
                <w:sz w:val="20"/>
                <w:szCs w:val="20"/>
                <w:lang w:eastAsia="en-GB"/>
              </w:rPr>
              <w:t>R0100</w:t>
            </w:r>
            <w:r w:rsidRPr="002466F7">
              <w:rPr>
                <w:rFonts w:ascii="Times New Roman" w:eastAsia="Times New Roman" w:hAnsi="Times New Roman" w:cs="Times New Roman"/>
                <w:sz w:val="20"/>
                <w:szCs w:val="20"/>
                <w:lang w:eastAsia="en-GB"/>
              </w:rPr>
              <w:t xml:space="preserve"> (Non</w:t>
            </w:r>
            <w:r w:rsidR="009C285D">
              <w:rPr>
                <w:rFonts w:ascii="Times New Roman" w:eastAsia="Times New Roman" w:hAnsi="Times New Roman" w:cs="Times New Roman"/>
                <w:sz w:val="20"/>
                <w:szCs w:val="20"/>
                <w:lang w:eastAsia="en-GB"/>
              </w:rPr>
              <w:t>-</w:t>
            </w:r>
            <w:r w:rsidRPr="002466F7">
              <w:rPr>
                <w:rFonts w:ascii="Times New Roman" w:eastAsia="Times New Roman" w:hAnsi="Times New Roman" w:cs="Times New Roman"/>
                <w:sz w:val="20"/>
                <w:szCs w:val="20"/>
                <w:lang w:eastAsia="en-GB"/>
              </w:rPr>
              <w:t xml:space="preserve">Life).  </w:t>
            </w:r>
          </w:p>
        </w:tc>
      </w:tr>
      <w:tr w:rsidR="002F5620" w:rsidRPr="002466F7" w:rsidTr="00334117">
        <w:tblPrEx>
          <w:tblW w:w="9214" w:type="dxa"/>
          <w:tblInd w:w="108" w:type="dxa"/>
          <w:tblPrExChange w:id="165" w:author="Author">
            <w:tblPrEx>
              <w:tblW w:w="9214" w:type="dxa"/>
              <w:tblInd w:w="108" w:type="dxa"/>
            </w:tblPrEx>
          </w:tblPrExChange>
        </w:tblPrEx>
        <w:trPr>
          <w:trHeight w:val="1505"/>
          <w:trPrChange w:id="166" w:author="Author">
            <w:trPr>
              <w:gridAfter w:val="0"/>
              <w:trHeight w:val="1505"/>
            </w:trPr>
          </w:trPrChange>
        </w:trPr>
        <w:tc>
          <w:tcPr>
            <w:tcW w:w="1439" w:type="dxa"/>
            <w:tcBorders>
              <w:top w:val="single" w:sz="4" w:space="0" w:color="auto"/>
              <w:left w:val="single" w:sz="4" w:space="0" w:color="auto"/>
              <w:bottom w:val="single" w:sz="4" w:space="0" w:color="auto"/>
              <w:right w:val="single" w:sz="4" w:space="0" w:color="auto"/>
            </w:tcBorders>
            <w:shd w:val="clear" w:color="auto" w:fill="auto"/>
            <w:hideMark/>
            <w:tcPrChange w:id="167" w:author="Author">
              <w:tcPr>
                <w:tcW w:w="1418" w:type="dxa"/>
                <w:gridSpan w:val="2"/>
                <w:tcBorders>
                  <w:top w:val="single" w:sz="4" w:space="0" w:color="auto"/>
                  <w:left w:val="single" w:sz="4" w:space="0" w:color="auto"/>
                  <w:bottom w:val="single" w:sz="4" w:space="0" w:color="auto"/>
                  <w:right w:val="single" w:sz="4" w:space="0" w:color="auto"/>
                </w:tcBorders>
                <w:shd w:val="clear" w:color="auto" w:fill="auto"/>
                <w:hideMark/>
              </w:tcPr>
            </w:tcPrChange>
          </w:tcPr>
          <w:p w:rsidR="002F5620" w:rsidRDefault="002F5620" w:rsidP="00E01FEE">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C0010-C0020/R0120</w:t>
            </w:r>
          </w:p>
          <w:p w:rsidR="002F5620" w:rsidRPr="002466F7" w:rsidRDefault="002F5620" w:rsidP="00E01FEE">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Pr="00D24FF5">
              <w:rPr>
                <w:rFonts w:ascii="Times New Roman" w:eastAsia="Times New Roman" w:hAnsi="Times New Roman" w:cs="Times New Roman"/>
                <w:sz w:val="20"/>
                <w:szCs w:val="20"/>
                <w:lang w:eastAsia="en-GB"/>
              </w:rPr>
              <w:t>A12 and C12</w:t>
            </w:r>
            <w:r>
              <w:rPr>
                <w:rFonts w:ascii="Times New Roman" w:eastAsia="Times New Roman" w:hAnsi="Times New Roman" w:cs="Times New Roman"/>
                <w:sz w:val="20"/>
                <w:szCs w:val="20"/>
                <w:lang w:eastAsia="en-GB"/>
              </w:rPr>
              <w:t>)</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Change w:id="168" w:author="Author">
              <w:tcPr>
                <w:tcW w:w="2340" w:type="dxa"/>
                <w:tcBorders>
                  <w:top w:val="single" w:sz="4" w:space="0" w:color="auto"/>
                  <w:left w:val="single" w:sz="4" w:space="0" w:color="auto"/>
                  <w:bottom w:val="single" w:sz="4" w:space="0" w:color="auto"/>
                  <w:right w:val="single" w:sz="4" w:space="0" w:color="auto"/>
                </w:tcBorders>
                <w:shd w:val="clear" w:color="auto" w:fill="auto"/>
                <w:hideMark/>
              </w:tcPr>
            </w:tcPrChange>
          </w:tcPr>
          <w:p w:rsidR="002F5620" w:rsidRPr="002466F7" w:rsidRDefault="002F5620" w:rsidP="00471B92">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Closing </w:t>
            </w:r>
            <w:ins w:id="169" w:author="Author">
              <w:del w:id="170" w:author="Author">
                <w:r w:rsidR="006524FA" w:rsidRPr="006524FA" w:rsidDel="00471B92">
                  <w:rPr>
                    <w:rFonts w:ascii="Times New Roman" w:eastAsia="Times New Roman" w:hAnsi="Times New Roman" w:cs="Times New Roman"/>
                    <w:sz w:val="20"/>
                    <w:szCs w:val="20"/>
                    <w:lang w:eastAsia="en-GB"/>
                  </w:rPr>
                  <w:delText xml:space="preserve"> </w:delText>
                </w:r>
              </w:del>
              <w:r w:rsidR="006524FA" w:rsidRPr="006524FA">
                <w:rPr>
                  <w:rFonts w:ascii="Times New Roman" w:eastAsia="Times New Roman" w:hAnsi="Times New Roman" w:cs="Times New Roman"/>
                  <w:sz w:val="20"/>
                  <w:szCs w:val="20"/>
                  <w:lang w:eastAsia="en-GB"/>
                </w:rPr>
                <w:t>Best Estimate</w:t>
              </w:r>
            </w:ins>
            <w:del w:id="171" w:author="Author">
              <w:r w:rsidRPr="002466F7" w:rsidDel="006524FA">
                <w:rPr>
                  <w:rFonts w:ascii="Times New Roman" w:eastAsia="Times New Roman" w:hAnsi="Times New Roman" w:cs="Times New Roman"/>
                  <w:sz w:val="20"/>
                  <w:szCs w:val="20"/>
                  <w:lang w:eastAsia="en-GB"/>
                </w:rPr>
                <w:delText>BE</w:delText>
              </w:r>
            </w:del>
            <w:r w:rsidRPr="002466F7">
              <w:rPr>
                <w:rFonts w:ascii="Times New Roman" w:eastAsia="Times New Roman" w:hAnsi="Times New Roman" w:cs="Times New Roman"/>
                <w:sz w:val="20"/>
                <w:szCs w:val="20"/>
                <w:lang w:eastAsia="en-GB"/>
              </w:rPr>
              <w:t xml:space="preserve"> – gross of reinsurance</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Change w:id="172" w:author="Author">
              <w:tcPr>
                <w:tcW w:w="5456" w:type="dxa"/>
                <w:tcBorders>
                  <w:top w:val="single" w:sz="4" w:space="0" w:color="auto"/>
                  <w:left w:val="single" w:sz="4" w:space="0" w:color="auto"/>
                  <w:bottom w:val="single" w:sz="4" w:space="0" w:color="auto"/>
                  <w:right w:val="single" w:sz="4" w:space="0" w:color="auto"/>
                </w:tcBorders>
                <w:shd w:val="clear" w:color="auto" w:fill="auto"/>
                <w:hideMark/>
              </w:tcPr>
            </w:tcPrChange>
          </w:tcPr>
          <w:p w:rsidR="002F5620" w:rsidRPr="002466F7" w:rsidRDefault="002F5620" w:rsidP="00E01FEE">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Amount of Best Estimate as stated in the Balance Sheet at closing year N related to those </w:t>
            </w:r>
            <w:proofErr w:type="spellStart"/>
            <w:r w:rsidRPr="002466F7">
              <w:rPr>
                <w:rFonts w:ascii="Times New Roman" w:eastAsia="Times New Roman" w:hAnsi="Times New Roman" w:cs="Times New Roman"/>
                <w:sz w:val="20"/>
                <w:szCs w:val="20"/>
                <w:lang w:eastAsia="en-GB"/>
              </w:rPr>
              <w:t>LoBs</w:t>
            </w:r>
            <w:proofErr w:type="spellEnd"/>
            <w:r w:rsidRPr="002466F7">
              <w:rPr>
                <w:rFonts w:ascii="Times New Roman" w:eastAsia="Times New Roman" w:hAnsi="Times New Roman" w:cs="Times New Roman"/>
                <w:sz w:val="20"/>
                <w:szCs w:val="20"/>
                <w:lang w:eastAsia="en-GB"/>
              </w:rPr>
              <w:t xml:space="preserve"> for which an underwriting year approach (UWY) is used for Best Estimate calculation. </w:t>
            </w:r>
          </w:p>
          <w:p w:rsidR="002F5620" w:rsidRPr="004C3ECD" w:rsidRDefault="002F5620" w:rsidP="00471B92">
            <w:pPr>
              <w:spacing w:after="0" w:line="240" w:lineRule="auto"/>
              <w:rPr>
                <w:rFonts w:ascii="Times New Roman" w:eastAsia="Times New Roman" w:hAnsi="Times New Roman" w:cs="Times New Roman"/>
                <w:sz w:val="20"/>
                <w:szCs w:val="20"/>
                <w:lang w:eastAsia="en-GB"/>
              </w:rPr>
            </w:pPr>
            <w:r w:rsidRPr="00D24FF5">
              <w:rPr>
                <w:rFonts w:ascii="Times New Roman" w:eastAsia="Times New Roman" w:hAnsi="Times New Roman" w:cs="Times New Roman"/>
                <w:sz w:val="20"/>
                <w:szCs w:val="20"/>
                <w:lang w:eastAsia="en-GB"/>
              </w:rPr>
              <w:t>Th</w:t>
            </w:r>
            <w:r>
              <w:rPr>
                <w:rFonts w:ascii="Times New Roman" w:eastAsia="Times New Roman" w:hAnsi="Times New Roman" w:cs="Times New Roman"/>
                <w:sz w:val="20"/>
                <w:szCs w:val="20"/>
                <w:lang w:eastAsia="en-GB"/>
              </w:rPr>
              <w:t>ese</w:t>
            </w:r>
            <w:r w:rsidRPr="00D24FF5">
              <w:rPr>
                <w:rFonts w:ascii="Times New Roman" w:eastAsia="Times New Roman" w:hAnsi="Times New Roman" w:cs="Times New Roman"/>
                <w:sz w:val="20"/>
                <w:szCs w:val="20"/>
                <w:lang w:eastAsia="en-GB"/>
              </w:rPr>
              <w:t xml:space="preserve"> cell</w:t>
            </w:r>
            <w:r>
              <w:rPr>
                <w:rFonts w:ascii="Times New Roman" w:eastAsia="Times New Roman" w:hAnsi="Times New Roman" w:cs="Times New Roman"/>
                <w:sz w:val="20"/>
                <w:szCs w:val="20"/>
                <w:lang w:eastAsia="en-GB"/>
              </w:rPr>
              <w:t>s</w:t>
            </w:r>
            <w:r w:rsidRPr="00D24FF5">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 xml:space="preserve"> </w:t>
            </w:r>
            <w:r w:rsidRPr="002466F7">
              <w:rPr>
                <w:rFonts w:ascii="Times New Roman" w:eastAsia="Times New Roman" w:hAnsi="Times New Roman" w:cs="Times New Roman"/>
                <w:sz w:val="20"/>
                <w:szCs w:val="20"/>
                <w:lang w:eastAsia="en-GB"/>
              </w:rPr>
              <w:t xml:space="preserve">might be nil (if no UWY approach is used), or might total the closing </w:t>
            </w:r>
            <w:ins w:id="173" w:author="Author">
              <w:del w:id="174" w:author="Author">
                <w:r w:rsidR="003B3EAC" w:rsidRPr="003B3EAC" w:rsidDel="00471B92">
                  <w:rPr>
                    <w:rFonts w:ascii="Times New Roman" w:eastAsia="Times New Roman" w:hAnsi="Times New Roman" w:cs="Times New Roman"/>
                    <w:sz w:val="20"/>
                    <w:szCs w:val="20"/>
                    <w:lang w:eastAsia="en-GB"/>
                  </w:rPr>
                  <w:delText xml:space="preserve"> </w:delText>
                </w:r>
              </w:del>
              <w:r w:rsidR="003B3EAC" w:rsidRPr="003B3EAC">
                <w:rPr>
                  <w:rFonts w:ascii="Times New Roman" w:eastAsia="Times New Roman" w:hAnsi="Times New Roman" w:cs="Times New Roman"/>
                  <w:sz w:val="20"/>
                  <w:szCs w:val="20"/>
                  <w:lang w:eastAsia="en-GB"/>
                </w:rPr>
                <w:t>Best Estimate</w:t>
              </w:r>
            </w:ins>
            <w:del w:id="175" w:author="Author">
              <w:r w:rsidRPr="002466F7" w:rsidDel="003B3EAC">
                <w:rPr>
                  <w:rFonts w:ascii="Times New Roman" w:eastAsia="Times New Roman" w:hAnsi="Times New Roman" w:cs="Times New Roman"/>
                  <w:sz w:val="20"/>
                  <w:szCs w:val="20"/>
                  <w:lang w:eastAsia="en-GB"/>
                </w:rPr>
                <w:delText>BE</w:delText>
              </w:r>
            </w:del>
            <w:r w:rsidRPr="002466F7">
              <w:rPr>
                <w:rFonts w:ascii="Times New Roman" w:eastAsia="Times New Roman" w:hAnsi="Times New Roman" w:cs="Times New Roman"/>
                <w:sz w:val="20"/>
                <w:szCs w:val="20"/>
                <w:lang w:eastAsia="en-GB"/>
              </w:rPr>
              <w:t xml:space="preserve"> figure in the Balance Sheet if no accident Year approach (AY) is used.</w:t>
            </w:r>
          </w:p>
        </w:tc>
      </w:tr>
      <w:tr w:rsidR="002F5620" w:rsidRPr="002466F7" w:rsidTr="00855BB3">
        <w:trPr>
          <w:trHeight w:val="305"/>
        </w:trPr>
        <w:tc>
          <w:tcPr>
            <w:tcW w:w="9214" w:type="dxa"/>
            <w:gridSpan w:val="3"/>
            <w:tcBorders>
              <w:top w:val="single" w:sz="4" w:space="0" w:color="auto"/>
              <w:bottom w:val="single" w:sz="4" w:space="0" w:color="auto"/>
            </w:tcBorders>
            <w:shd w:val="clear" w:color="auto" w:fill="auto"/>
          </w:tcPr>
          <w:p w:rsidR="002F5620" w:rsidRPr="00855BB3" w:rsidRDefault="00E01FEE" w:rsidP="00C0510B">
            <w:pPr>
              <w:spacing w:before="120" w:after="120" w:line="240" w:lineRule="auto"/>
              <w:rPr>
                <w:rFonts w:ascii="Times New Roman" w:eastAsia="Times New Roman" w:hAnsi="Times New Roman" w:cs="Times New Roman"/>
                <w:b/>
                <w:sz w:val="20"/>
                <w:szCs w:val="20"/>
                <w:lang w:eastAsia="en-GB"/>
              </w:rPr>
            </w:pPr>
            <w:r w:rsidRPr="00E01FEE">
              <w:rPr>
                <w:rFonts w:ascii="Times New Roman" w:eastAsia="Times New Roman" w:hAnsi="Times New Roman" w:cs="Times New Roman"/>
                <w:b/>
                <w:sz w:val="20"/>
                <w:szCs w:val="20"/>
                <w:lang w:eastAsia="en-GB"/>
              </w:rPr>
              <w:t>Of which the following breakdown of Variation in Best Estimate - analysis per UWY if applicable</w:t>
            </w:r>
            <w:r>
              <w:rPr>
                <w:rFonts w:ascii="Times New Roman" w:eastAsia="Times New Roman" w:hAnsi="Times New Roman" w:cs="Times New Roman"/>
                <w:b/>
                <w:sz w:val="20"/>
                <w:szCs w:val="20"/>
                <w:lang w:eastAsia="en-GB"/>
              </w:rPr>
              <w:t xml:space="preserve"> </w:t>
            </w:r>
            <w:del w:id="176" w:author="Author">
              <w:r w:rsidDel="00C0510B">
                <w:rPr>
                  <w:rFonts w:ascii="Times New Roman" w:eastAsia="Times New Roman" w:hAnsi="Times New Roman" w:cs="Times New Roman"/>
                  <w:b/>
                  <w:sz w:val="20"/>
                  <w:szCs w:val="20"/>
                  <w:lang w:eastAsia="en-GB"/>
                </w:rPr>
                <w:delText>-</w:delText>
              </w:r>
            </w:del>
            <w:ins w:id="177" w:author="Author">
              <w:r w:rsidR="00C0510B">
                <w:rPr>
                  <w:rFonts w:ascii="Times New Roman" w:eastAsia="Times New Roman" w:hAnsi="Times New Roman" w:cs="Times New Roman"/>
                  <w:b/>
                  <w:sz w:val="20"/>
                  <w:szCs w:val="20"/>
                  <w:lang w:eastAsia="en-GB"/>
                </w:rPr>
                <w:t>–</w:t>
              </w:r>
            </w:ins>
            <w:r>
              <w:rPr>
                <w:rFonts w:ascii="Times New Roman" w:eastAsia="Times New Roman" w:hAnsi="Times New Roman" w:cs="Times New Roman"/>
                <w:b/>
                <w:sz w:val="20"/>
                <w:szCs w:val="20"/>
                <w:lang w:eastAsia="en-GB"/>
              </w:rPr>
              <w:t xml:space="preserve"> </w:t>
            </w:r>
            <w:ins w:id="178" w:author="Author">
              <w:r w:rsidR="00C0510B">
                <w:rPr>
                  <w:rFonts w:ascii="Times New Roman" w:eastAsia="Times New Roman" w:hAnsi="Times New Roman" w:cs="Times New Roman"/>
                  <w:b/>
                  <w:sz w:val="20"/>
                  <w:szCs w:val="20"/>
                  <w:lang w:eastAsia="en-GB"/>
                </w:rPr>
                <w:t>Reinsurance recoverables</w:t>
              </w:r>
            </w:ins>
            <w:del w:id="179" w:author="Author">
              <w:r w:rsidR="002F5620" w:rsidRPr="00855BB3" w:rsidDel="00C0510B">
                <w:rPr>
                  <w:rFonts w:ascii="Times New Roman" w:eastAsia="Times New Roman" w:hAnsi="Times New Roman" w:cs="Times New Roman"/>
                  <w:b/>
                  <w:sz w:val="20"/>
                  <w:szCs w:val="20"/>
                  <w:lang w:eastAsia="en-GB"/>
                </w:rPr>
                <w:delText>Gross of reinsurance</w:delText>
              </w:r>
            </w:del>
          </w:p>
        </w:tc>
      </w:tr>
      <w:tr w:rsidR="002F5620" w:rsidRPr="002466F7" w:rsidTr="00334117">
        <w:tblPrEx>
          <w:tblW w:w="9214" w:type="dxa"/>
          <w:tblInd w:w="108" w:type="dxa"/>
          <w:tblPrExChange w:id="180" w:author="Author">
            <w:tblPrEx>
              <w:tblW w:w="9214" w:type="dxa"/>
              <w:tblInd w:w="108" w:type="dxa"/>
            </w:tblPrEx>
          </w:tblPrExChange>
        </w:tblPrEx>
        <w:trPr>
          <w:trHeight w:val="1113"/>
          <w:trPrChange w:id="181" w:author="Author">
            <w:trPr>
              <w:gridAfter w:val="0"/>
              <w:trHeight w:val="1113"/>
            </w:trPr>
          </w:trPrChange>
        </w:trPr>
        <w:tc>
          <w:tcPr>
            <w:tcW w:w="1439" w:type="dxa"/>
            <w:tcBorders>
              <w:top w:val="single" w:sz="4" w:space="0" w:color="auto"/>
              <w:left w:val="single" w:sz="4" w:space="0" w:color="auto"/>
              <w:bottom w:val="single" w:sz="4" w:space="0" w:color="auto"/>
              <w:right w:val="single" w:sz="4" w:space="0" w:color="auto"/>
            </w:tcBorders>
            <w:shd w:val="clear" w:color="auto" w:fill="auto"/>
            <w:hideMark/>
            <w:tcPrChange w:id="182" w:author="Author">
              <w:tcPr>
                <w:tcW w:w="1418" w:type="dxa"/>
                <w:gridSpan w:val="2"/>
                <w:tcBorders>
                  <w:top w:val="single" w:sz="4" w:space="0" w:color="auto"/>
                  <w:left w:val="single" w:sz="4" w:space="0" w:color="auto"/>
                  <w:bottom w:val="single" w:sz="4" w:space="0" w:color="auto"/>
                  <w:right w:val="single" w:sz="4" w:space="0" w:color="auto"/>
                </w:tcBorders>
                <w:shd w:val="clear" w:color="auto" w:fill="auto"/>
                <w:hideMark/>
              </w:tcPr>
            </w:tcPrChange>
          </w:tcPr>
          <w:p w:rsidR="002F5620" w:rsidRDefault="002F5620" w:rsidP="00E01FEE">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C0030-C0040/R0130</w:t>
            </w:r>
          </w:p>
          <w:p w:rsidR="002F5620" w:rsidRPr="002466F7" w:rsidRDefault="002F5620" w:rsidP="00E01FEE">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Pr="00D24FF5">
              <w:rPr>
                <w:rFonts w:ascii="Times New Roman" w:eastAsia="Times New Roman" w:hAnsi="Times New Roman" w:cs="Times New Roman"/>
                <w:sz w:val="20"/>
                <w:szCs w:val="20"/>
                <w:lang w:eastAsia="en-GB"/>
              </w:rPr>
              <w:t>B1 and D1</w:t>
            </w:r>
            <w:r>
              <w:rPr>
                <w:rFonts w:ascii="Times New Roman" w:eastAsia="Times New Roman" w:hAnsi="Times New Roman" w:cs="Times New Roman"/>
                <w:sz w:val="20"/>
                <w:szCs w:val="20"/>
                <w:lang w:eastAsia="en-GB"/>
              </w:rPr>
              <w:t>)</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Change w:id="183" w:author="Author">
              <w:tcPr>
                <w:tcW w:w="2340" w:type="dxa"/>
                <w:tcBorders>
                  <w:top w:val="single" w:sz="4" w:space="0" w:color="auto"/>
                  <w:left w:val="single" w:sz="4" w:space="0" w:color="auto"/>
                  <w:bottom w:val="single" w:sz="4" w:space="0" w:color="auto"/>
                  <w:right w:val="single" w:sz="4" w:space="0" w:color="auto"/>
                </w:tcBorders>
                <w:shd w:val="clear" w:color="auto" w:fill="auto"/>
                <w:hideMark/>
              </w:tcPr>
            </w:tcPrChange>
          </w:tcPr>
          <w:p w:rsidR="002F5620" w:rsidRPr="002466F7" w:rsidRDefault="002F5620" w:rsidP="00471B92">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Opening Best Estimate </w:t>
            </w:r>
            <w:del w:id="184" w:author="Author">
              <w:r w:rsidRPr="002466F7" w:rsidDel="00471B92">
                <w:rPr>
                  <w:rFonts w:ascii="Times New Roman" w:eastAsia="Times New Roman" w:hAnsi="Times New Roman" w:cs="Times New Roman"/>
                  <w:sz w:val="20"/>
                  <w:szCs w:val="20"/>
                  <w:lang w:eastAsia="en-GB"/>
                </w:rPr>
                <w:delText>of reinsurance recoverables</w:delText>
              </w:r>
            </w:del>
          </w:p>
        </w:tc>
        <w:tc>
          <w:tcPr>
            <w:tcW w:w="5435" w:type="dxa"/>
            <w:tcBorders>
              <w:top w:val="single" w:sz="4" w:space="0" w:color="auto"/>
              <w:left w:val="single" w:sz="4" w:space="0" w:color="auto"/>
              <w:bottom w:val="single" w:sz="4" w:space="0" w:color="auto"/>
              <w:right w:val="single" w:sz="4" w:space="0" w:color="auto"/>
            </w:tcBorders>
            <w:shd w:val="clear" w:color="auto" w:fill="auto"/>
            <w:hideMark/>
            <w:tcPrChange w:id="185" w:author="Author">
              <w:tcPr>
                <w:tcW w:w="5456" w:type="dxa"/>
                <w:tcBorders>
                  <w:top w:val="single" w:sz="4" w:space="0" w:color="auto"/>
                  <w:left w:val="single" w:sz="4" w:space="0" w:color="auto"/>
                  <w:bottom w:val="single" w:sz="4" w:space="0" w:color="auto"/>
                  <w:right w:val="single" w:sz="4" w:space="0" w:color="auto"/>
                </w:tcBorders>
                <w:shd w:val="clear" w:color="auto" w:fill="auto"/>
                <w:hideMark/>
              </w:tcPr>
            </w:tcPrChange>
          </w:tcPr>
          <w:p w:rsidR="002F5620" w:rsidRPr="002466F7" w:rsidRDefault="002F5620" w:rsidP="00E01FEE">
            <w:pPr>
              <w:spacing w:after="24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Amount of Best Estimate of reinsurance recoverable as stated in the Balance Sheet at closing year N-1 related to those Lines of Business (</w:t>
            </w:r>
            <w:proofErr w:type="spellStart"/>
            <w:r w:rsidRPr="002466F7">
              <w:rPr>
                <w:rFonts w:ascii="Times New Roman" w:eastAsia="Times New Roman" w:hAnsi="Times New Roman" w:cs="Times New Roman"/>
                <w:sz w:val="20"/>
                <w:szCs w:val="20"/>
                <w:lang w:eastAsia="en-GB"/>
              </w:rPr>
              <w:t>LoBs</w:t>
            </w:r>
            <w:proofErr w:type="spellEnd"/>
            <w:r w:rsidRPr="002466F7">
              <w:rPr>
                <w:rFonts w:ascii="Times New Roman" w:eastAsia="Times New Roman" w:hAnsi="Times New Roman" w:cs="Times New Roman"/>
                <w:sz w:val="20"/>
                <w:szCs w:val="20"/>
                <w:lang w:eastAsia="en-GB"/>
              </w:rPr>
              <w:t xml:space="preserve">) for which an underwriting year approach (UWY) is used for Best Estimate calculation. </w:t>
            </w:r>
          </w:p>
        </w:tc>
      </w:tr>
      <w:tr w:rsidR="002466F7" w:rsidRPr="002466F7" w:rsidTr="00334117">
        <w:tblPrEx>
          <w:tblW w:w="9214" w:type="dxa"/>
          <w:tblInd w:w="108" w:type="dxa"/>
          <w:tblPrExChange w:id="186" w:author="Author">
            <w:tblPrEx>
              <w:tblW w:w="9214" w:type="dxa"/>
              <w:tblInd w:w="108" w:type="dxa"/>
            </w:tblPrEx>
          </w:tblPrExChange>
        </w:tblPrEx>
        <w:trPr>
          <w:trHeight w:val="1066"/>
          <w:trPrChange w:id="187" w:author="Author">
            <w:trPr>
              <w:gridAfter w:val="0"/>
              <w:trHeight w:val="1066"/>
            </w:trPr>
          </w:trPrChange>
        </w:trPr>
        <w:tc>
          <w:tcPr>
            <w:tcW w:w="1439" w:type="dxa"/>
            <w:tcBorders>
              <w:top w:val="single" w:sz="4" w:space="0" w:color="auto"/>
              <w:left w:val="single" w:sz="4" w:space="0" w:color="auto"/>
              <w:bottom w:val="single" w:sz="4" w:space="0" w:color="auto"/>
              <w:right w:val="single" w:sz="4" w:space="0" w:color="auto"/>
            </w:tcBorders>
            <w:shd w:val="clear" w:color="auto" w:fill="auto"/>
            <w:hideMark/>
            <w:tcPrChange w:id="188" w:author="Author">
              <w:tcPr>
                <w:tcW w:w="1418" w:type="dxa"/>
                <w:gridSpan w:val="2"/>
                <w:tcBorders>
                  <w:top w:val="single" w:sz="4" w:space="0" w:color="auto"/>
                  <w:left w:val="single" w:sz="4" w:space="0" w:color="auto"/>
                  <w:bottom w:val="single" w:sz="4" w:space="0" w:color="auto"/>
                  <w:right w:val="single" w:sz="4" w:space="0" w:color="auto"/>
                </w:tcBorders>
                <w:shd w:val="clear" w:color="auto" w:fill="auto"/>
                <w:hideMark/>
              </w:tcPr>
            </w:tcPrChange>
          </w:tcPr>
          <w:p w:rsidR="00102AFD" w:rsidRDefault="00626A71" w:rsidP="00626A71">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C0030</w:t>
            </w:r>
            <w:r w:rsidR="002F5620">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C0040/R01</w:t>
            </w:r>
            <w:ins w:id="189" w:author="Author">
              <w:r w:rsidR="00471B92">
                <w:rPr>
                  <w:rFonts w:ascii="Times New Roman" w:eastAsia="Times New Roman" w:hAnsi="Times New Roman" w:cs="Times New Roman"/>
                  <w:sz w:val="20"/>
                  <w:szCs w:val="20"/>
                  <w:lang w:eastAsia="en-GB"/>
                </w:rPr>
                <w:t>4</w:t>
              </w:r>
            </w:ins>
            <w:del w:id="190" w:author="Author">
              <w:r w:rsidDel="00471B92">
                <w:rPr>
                  <w:rFonts w:ascii="Times New Roman" w:eastAsia="Times New Roman" w:hAnsi="Times New Roman" w:cs="Times New Roman"/>
                  <w:sz w:val="20"/>
                  <w:szCs w:val="20"/>
                  <w:lang w:eastAsia="en-GB"/>
                </w:rPr>
                <w:delText>3</w:delText>
              </w:r>
            </w:del>
            <w:r>
              <w:rPr>
                <w:rFonts w:ascii="Times New Roman" w:eastAsia="Times New Roman" w:hAnsi="Times New Roman" w:cs="Times New Roman"/>
                <w:sz w:val="20"/>
                <w:szCs w:val="20"/>
                <w:lang w:eastAsia="en-GB"/>
              </w:rPr>
              <w:t>0</w:t>
            </w:r>
          </w:p>
          <w:p w:rsidR="008B1A7E" w:rsidRPr="002466F7" w:rsidRDefault="008B1A7E" w:rsidP="00626A71">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Pr="00D24FF5">
              <w:rPr>
                <w:rFonts w:ascii="Times New Roman" w:eastAsia="Times New Roman" w:hAnsi="Times New Roman" w:cs="Times New Roman"/>
                <w:sz w:val="20"/>
                <w:szCs w:val="20"/>
                <w:lang w:eastAsia="en-GB"/>
              </w:rPr>
              <w:t>B2 and D2</w:t>
            </w:r>
            <w:r>
              <w:rPr>
                <w:rFonts w:ascii="Times New Roman" w:eastAsia="Times New Roman" w:hAnsi="Times New Roman" w:cs="Times New Roman"/>
                <w:sz w:val="20"/>
                <w:szCs w:val="20"/>
                <w:lang w:eastAsia="en-GB"/>
              </w:rPr>
              <w:t>)</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Change w:id="191" w:author="Author">
              <w:tcPr>
                <w:tcW w:w="2340" w:type="dxa"/>
                <w:tcBorders>
                  <w:top w:val="single" w:sz="4" w:space="0" w:color="auto"/>
                  <w:left w:val="single" w:sz="4" w:space="0" w:color="auto"/>
                  <w:bottom w:val="single" w:sz="4" w:space="0" w:color="auto"/>
                  <w:right w:val="single" w:sz="4" w:space="0" w:color="auto"/>
                </w:tcBorders>
                <w:shd w:val="clear" w:color="auto" w:fill="auto"/>
                <w:hideMark/>
              </w:tcPr>
            </w:tcPrChange>
          </w:tcPr>
          <w:p w:rsidR="00102AFD" w:rsidRPr="002466F7" w:rsidRDefault="00102AFD" w:rsidP="00471B92">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Closing </w:t>
            </w:r>
            <w:ins w:id="192" w:author="Author">
              <w:del w:id="193" w:author="Author">
                <w:r w:rsidR="006524FA" w:rsidRPr="006524FA" w:rsidDel="00471B92">
                  <w:rPr>
                    <w:rFonts w:ascii="Times New Roman" w:eastAsia="Times New Roman" w:hAnsi="Times New Roman" w:cs="Times New Roman"/>
                    <w:sz w:val="20"/>
                    <w:szCs w:val="20"/>
                    <w:lang w:eastAsia="en-GB"/>
                  </w:rPr>
                  <w:delText xml:space="preserve"> </w:delText>
                </w:r>
              </w:del>
              <w:r w:rsidR="006524FA" w:rsidRPr="006524FA">
                <w:rPr>
                  <w:rFonts w:ascii="Times New Roman" w:eastAsia="Times New Roman" w:hAnsi="Times New Roman" w:cs="Times New Roman"/>
                  <w:sz w:val="20"/>
                  <w:szCs w:val="20"/>
                  <w:lang w:eastAsia="en-GB"/>
                </w:rPr>
                <w:t>Best Estimate</w:t>
              </w:r>
            </w:ins>
            <w:del w:id="194" w:author="Author">
              <w:r w:rsidRPr="002466F7" w:rsidDel="006524FA">
                <w:rPr>
                  <w:rFonts w:ascii="Times New Roman" w:eastAsia="Times New Roman" w:hAnsi="Times New Roman" w:cs="Times New Roman"/>
                  <w:sz w:val="20"/>
                  <w:szCs w:val="20"/>
                  <w:lang w:eastAsia="en-GB"/>
                </w:rPr>
                <w:delText>BE</w:delText>
              </w:r>
              <w:r w:rsidRPr="002466F7" w:rsidDel="00471B92">
                <w:rPr>
                  <w:rFonts w:ascii="Times New Roman" w:eastAsia="Times New Roman" w:hAnsi="Times New Roman" w:cs="Times New Roman"/>
                  <w:sz w:val="20"/>
                  <w:szCs w:val="20"/>
                  <w:lang w:eastAsia="en-GB"/>
                </w:rPr>
                <w:delText xml:space="preserve"> –</w:delText>
              </w:r>
            </w:del>
            <w:r w:rsidRPr="002466F7">
              <w:rPr>
                <w:rFonts w:ascii="Times New Roman" w:eastAsia="Times New Roman" w:hAnsi="Times New Roman" w:cs="Times New Roman"/>
                <w:sz w:val="20"/>
                <w:szCs w:val="20"/>
                <w:lang w:eastAsia="en-GB"/>
              </w:rPr>
              <w:t xml:space="preserve"> </w:t>
            </w:r>
            <w:del w:id="195" w:author="Author">
              <w:r w:rsidRPr="002466F7" w:rsidDel="00471B92">
                <w:rPr>
                  <w:rFonts w:ascii="Times New Roman" w:eastAsia="Times New Roman" w:hAnsi="Times New Roman" w:cs="Times New Roman"/>
                  <w:sz w:val="20"/>
                  <w:szCs w:val="20"/>
                  <w:lang w:eastAsia="en-GB"/>
                </w:rPr>
                <w:delText xml:space="preserve">reinsurance recoverable </w:delText>
              </w:r>
            </w:del>
          </w:p>
        </w:tc>
        <w:tc>
          <w:tcPr>
            <w:tcW w:w="5435" w:type="dxa"/>
            <w:tcBorders>
              <w:top w:val="single" w:sz="4" w:space="0" w:color="auto"/>
              <w:left w:val="single" w:sz="4" w:space="0" w:color="auto"/>
              <w:bottom w:val="single" w:sz="4" w:space="0" w:color="auto"/>
              <w:right w:val="single" w:sz="4" w:space="0" w:color="auto"/>
            </w:tcBorders>
            <w:shd w:val="clear" w:color="auto" w:fill="auto"/>
            <w:hideMark/>
            <w:tcPrChange w:id="196" w:author="Author">
              <w:tcPr>
                <w:tcW w:w="5456" w:type="dxa"/>
                <w:tcBorders>
                  <w:top w:val="single" w:sz="4" w:space="0" w:color="auto"/>
                  <w:left w:val="single" w:sz="4" w:space="0" w:color="auto"/>
                  <w:bottom w:val="single" w:sz="4" w:space="0" w:color="auto"/>
                  <w:right w:val="single" w:sz="4" w:space="0" w:color="auto"/>
                </w:tcBorders>
                <w:shd w:val="clear" w:color="auto" w:fill="auto"/>
                <w:hideMark/>
              </w:tcPr>
            </w:tcPrChange>
          </w:tcPr>
          <w:p w:rsidR="00102AFD" w:rsidRPr="002466F7" w:rsidRDefault="00102AFD"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Amount of Best Estimate of reinsurance recoverable as stated in the Balance Sheet at closing year N related to those </w:t>
            </w:r>
            <w:proofErr w:type="spellStart"/>
            <w:r w:rsidRPr="002466F7">
              <w:rPr>
                <w:rFonts w:ascii="Times New Roman" w:eastAsia="Times New Roman" w:hAnsi="Times New Roman" w:cs="Times New Roman"/>
                <w:sz w:val="20"/>
                <w:szCs w:val="20"/>
                <w:lang w:eastAsia="en-GB"/>
              </w:rPr>
              <w:t>LoBs</w:t>
            </w:r>
            <w:proofErr w:type="spellEnd"/>
            <w:r w:rsidRPr="002466F7">
              <w:rPr>
                <w:rFonts w:ascii="Times New Roman" w:eastAsia="Times New Roman" w:hAnsi="Times New Roman" w:cs="Times New Roman"/>
                <w:sz w:val="20"/>
                <w:szCs w:val="20"/>
                <w:lang w:eastAsia="en-GB"/>
              </w:rPr>
              <w:t xml:space="preserve"> for which an underwriting year approach (UWY) is used for Best Estimate calculation. </w:t>
            </w:r>
          </w:p>
        </w:tc>
      </w:tr>
      <w:tr w:rsidR="00E01FEE" w:rsidRPr="002466F7" w:rsidTr="00855BB3">
        <w:trPr>
          <w:trHeight w:val="617"/>
        </w:trPr>
        <w:tc>
          <w:tcPr>
            <w:tcW w:w="9214" w:type="dxa"/>
            <w:gridSpan w:val="3"/>
            <w:tcBorders>
              <w:top w:val="single" w:sz="4" w:space="0" w:color="auto"/>
              <w:bottom w:val="single" w:sz="4" w:space="0" w:color="auto"/>
            </w:tcBorders>
            <w:shd w:val="clear" w:color="auto" w:fill="auto"/>
          </w:tcPr>
          <w:p w:rsidR="00E01FEE" w:rsidRPr="00855BB3" w:rsidRDefault="00E01FEE" w:rsidP="00855BB3">
            <w:pPr>
              <w:spacing w:before="120" w:after="120" w:line="240" w:lineRule="auto"/>
              <w:rPr>
                <w:rFonts w:ascii="Times New Roman" w:eastAsia="Times New Roman" w:hAnsi="Times New Roman" w:cs="Times New Roman"/>
                <w:b/>
                <w:sz w:val="20"/>
                <w:szCs w:val="20"/>
                <w:lang w:eastAsia="en-GB"/>
              </w:rPr>
            </w:pPr>
            <w:r w:rsidRPr="00855BB3">
              <w:rPr>
                <w:rFonts w:ascii="Times New Roman" w:eastAsia="Times New Roman" w:hAnsi="Times New Roman" w:cs="Times New Roman"/>
                <w:b/>
                <w:sz w:val="20"/>
                <w:szCs w:val="20"/>
                <w:lang w:eastAsia="en-GB"/>
              </w:rPr>
              <w:t>Of which the following breakdown of Variation in Best Estimate - analysis per AY if applicable – Gross of reinsurance</w:t>
            </w:r>
          </w:p>
        </w:tc>
      </w:tr>
      <w:tr w:rsidR="002466F7" w:rsidRPr="002466F7" w:rsidTr="00334117">
        <w:tblPrEx>
          <w:tblW w:w="9214" w:type="dxa"/>
          <w:tblInd w:w="108" w:type="dxa"/>
          <w:tblPrExChange w:id="197" w:author="Author">
            <w:tblPrEx>
              <w:tblW w:w="9214" w:type="dxa"/>
              <w:tblInd w:w="108" w:type="dxa"/>
            </w:tblPrEx>
          </w:tblPrExChange>
        </w:tblPrEx>
        <w:trPr>
          <w:trHeight w:val="1054"/>
          <w:trPrChange w:id="198" w:author="Author">
            <w:trPr>
              <w:gridAfter w:val="0"/>
              <w:trHeight w:val="1054"/>
            </w:trPr>
          </w:trPrChange>
        </w:trPr>
        <w:tc>
          <w:tcPr>
            <w:tcW w:w="1439" w:type="dxa"/>
            <w:tcBorders>
              <w:top w:val="single" w:sz="4" w:space="0" w:color="auto"/>
              <w:left w:val="single" w:sz="4" w:space="0" w:color="auto"/>
              <w:bottom w:val="single" w:sz="4" w:space="0" w:color="auto"/>
              <w:right w:val="single" w:sz="4" w:space="0" w:color="auto"/>
            </w:tcBorders>
            <w:shd w:val="clear" w:color="auto" w:fill="auto"/>
            <w:hideMark/>
            <w:tcPrChange w:id="199" w:author="Author">
              <w:tcPr>
                <w:tcW w:w="1418" w:type="dxa"/>
                <w:gridSpan w:val="2"/>
                <w:tcBorders>
                  <w:top w:val="single" w:sz="4" w:space="0" w:color="auto"/>
                  <w:left w:val="single" w:sz="4" w:space="0" w:color="auto"/>
                  <w:bottom w:val="single" w:sz="4" w:space="0" w:color="auto"/>
                  <w:right w:val="single" w:sz="4" w:space="0" w:color="auto"/>
                </w:tcBorders>
                <w:shd w:val="clear" w:color="auto" w:fill="auto"/>
                <w:hideMark/>
              </w:tcPr>
            </w:tcPrChange>
          </w:tcPr>
          <w:p w:rsidR="00102AFD" w:rsidRDefault="00626A71" w:rsidP="00626A71">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C0050</w:t>
            </w:r>
            <w:r w:rsidR="00E01FEE">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C0060/R0150</w:t>
            </w:r>
          </w:p>
          <w:p w:rsidR="008B1A7E" w:rsidRPr="002466F7" w:rsidRDefault="008B1A7E" w:rsidP="00626A71">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Pr="00D24FF5">
              <w:rPr>
                <w:rFonts w:ascii="Times New Roman" w:eastAsia="Times New Roman" w:hAnsi="Times New Roman" w:cs="Times New Roman"/>
                <w:sz w:val="20"/>
                <w:szCs w:val="20"/>
                <w:lang w:eastAsia="en-GB"/>
              </w:rPr>
              <w:t>AA1 and CC1</w:t>
            </w:r>
            <w:r>
              <w:rPr>
                <w:rFonts w:ascii="Times New Roman" w:eastAsia="Times New Roman" w:hAnsi="Times New Roman" w:cs="Times New Roman"/>
                <w:sz w:val="20"/>
                <w:szCs w:val="20"/>
                <w:lang w:eastAsia="en-GB"/>
              </w:rPr>
              <w:t>)</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Change w:id="200" w:author="Author">
              <w:tcPr>
                <w:tcW w:w="2340" w:type="dxa"/>
                <w:tcBorders>
                  <w:top w:val="single" w:sz="4" w:space="0" w:color="auto"/>
                  <w:left w:val="single" w:sz="4" w:space="0" w:color="auto"/>
                  <w:bottom w:val="single" w:sz="4" w:space="0" w:color="auto"/>
                  <w:right w:val="single" w:sz="4" w:space="0" w:color="auto"/>
                </w:tcBorders>
                <w:shd w:val="clear" w:color="auto" w:fill="auto"/>
                <w:hideMark/>
              </w:tcPr>
            </w:tcPrChange>
          </w:tcPr>
          <w:p w:rsidR="00102AFD" w:rsidRPr="002466F7" w:rsidRDefault="00102AFD" w:rsidP="00471B92">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Opening Best Estimate </w:t>
            </w:r>
            <w:del w:id="201" w:author="Author">
              <w:r w:rsidRPr="002466F7" w:rsidDel="00471B92">
                <w:rPr>
                  <w:rFonts w:ascii="Times New Roman" w:eastAsia="Times New Roman" w:hAnsi="Times New Roman" w:cs="Times New Roman"/>
                  <w:sz w:val="20"/>
                  <w:szCs w:val="20"/>
                  <w:lang w:eastAsia="en-GB"/>
                </w:rPr>
                <w:delText>– gross of reinsurance</w:delText>
              </w:r>
            </w:del>
          </w:p>
        </w:tc>
        <w:tc>
          <w:tcPr>
            <w:tcW w:w="5435" w:type="dxa"/>
            <w:tcBorders>
              <w:top w:val="single" w:sz="4" w:space="0" w:color="auto"/>
              <w:left w:val="single" w:sz="4" w:space="0" w:color="auto"/>
              <w:bottom w:val="single" w:sz="4" w:space="0" w:color="auto"/>
              <w:right w:val="single" w:sz="4" w:space="0" w:color="auto"/>
            </w:tcBorders>
            <w:shd w:val="clear" w:color="auto" w:fill="auto"/>
            <w:hideMark/>
            <w:tcPrChange w:id="202" w:author="Author">
              <w:tcPr>
                <w:tcW w:w="5456" w:type="dxa"/>
                <w:tcBorders>
                  <w:top w:val="single" w:sz="4" w:space="0" w:color="auto"/>
                  <w:left w:val="single" w:sz="4" w:space="0" w:color="auto"/>
                  <w:bottom w:val="single" w:sz="4" w:space="0" w:color="auto"/>
                  <w:right w:val="single" w:sz="4" w:space="0" w:color="auto"/>
                </w:tcBorders>
                <w:shd w:val="clear" w:color="auto" w:fill="auto"/>
                <w:hideMark/>
              </w:tcPr>
            </w:tcPrChange>
          </w:tcPr>
          <w:p w:rsidR="00102AFD" w:rsidRPr="002466F7" w:rsidRDefault="00102AFD"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Amount of Best Estimate – gross of reinsurance - as stated in the Balance Sheet at closing year N-1 related to those </w:t>
            </w:r>
            <w:proofErr w:type="spellStart"/>
            <w:r w:rsidRPr="002466F7">
              <w:rPr>
                <w:rFonts w:ascii="Times New Roman" w:eastAsia="Times New Roman" w:hAnsi="Times New Roman" w:cs="Times New Roman"/>
                <w:sz w:val="20"/>
                <w:szCs w:val="20"/>
                <w:lang w:eastAsia="en-GB"/>
              </w:rPr>
              <w:t>LoBs</w:t>
            </w:r>
            <w:proofErr w:type="spellEnd"/>
            <w:r w:rsidRPr="002466F7">
              <w:rPr>
                <w:rFonts w:ascii="Times New Roman" w:eastAsia="Times New Roman" w:hAnsi="Times New Roman" w:cs="Times New Roman"/>
                <w:sz w:val="20"/>
                <w:szCs w:val="20"/>
                <w:lang w:eastAsia="en-GB"/>
              </w:rPr>
              <w:t xml:space="preserve"> for which an accident year approach (AY) is used for Best Estimate calculation. </w:t>
            </w:r>
          </w:p>
          <w:p w:rsidR="00102AFD" w:rsidRPr="00626A71" w:rsidRDefault="00102AFD" w:rsidP="00626A71">
            <w:pPr>
              <w:spacing w:after="0" w:line="240" w:lineRule="auto"/>
              <w:rPr>
                <w:rFonts w:ascii="Times New Roman" w:eastAsia="Times New Roman" w:hAnsi="Times New Roman" w:cs="Times New Roman"/>
                <w:sz w:val="20"/>
                <w:szCs w:val="20"/>
                <w:lang w:eastAsia="en-GB"/>
              </w:rPr>
            </w:pPr>
          </w:p>
        </w:tc>
      </w:tr>
      <w:tr w:rsidR="002466F7" w:rsidRPr="002466F7" w:rsidTr="00334117">
        <w:tblPrEx>
          <w:tblW w:w="9214" w:type="dxa"/>
          <w:tblInd w:w="108" w:type="dxa"/>
          <w:tblPrExChange w:id="203" w:author="Author">
            <w:tblPrEx>
              <w:tblW w:w="9214" w:type="dxa"/>
              <w:tblInd w:w="108" w:type="dxa"/>
            </w:tblPrEx>
          </w:tblPrExChange>
        </w:tblPrEx>
        <w:trPr>
          <w:trHeight w:val="300"/>
          <w:trPrChange w:id="204" w:author="Author">
            <w:trPr>
              <w:gridAfter w:val="0"/>
              <w:trHeight w:val="300"/>
            </w:trPr>
          </w:trPrChange>
        </w:trPr>
        <w:tc>
          <w:tcPr>
            <w:tcW w:w="1439" w:type="dxa"/>
            <w:vMerge w:val="restart"/>
            <w:tcBorders>
              <w:top w:val="single" w:sz="4" w:space="0" w:color="auto"/>
              <w:left w:val="single" w:sz="4" w:space="0" w:color="auto"/>
              <w:bottom w:val="single" w:sz="4" w:space="0" w:color="auto"/>
              <w:right w:val="single" w:sz="4" w:space="0" w:color="auto"/>
            </w:tcBorders>
            <w:shd w:val="clear" w:color="auto" w:fill="auto"/>
            <w:hideMark/>
            <w:tcPrChange w:id="205" w:author="Author">
              <w:tcPr>
                <w:tcW w:w="1418"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tcPrChange>
          </w:tcPr>
          <w:p w:rsidR="00102AFD" w:rsidRDefault="00626A71" w:rsidP="00626A71">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C0050</w:t>
            </w:r>
            <w:r w:rsidR="00E01FEE">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C0060/R0160</w:t>
            </w:r>
          </w:p>
          <w:p w:rsidR="008B1A7E" w:rsidRDefault="008B1A7E" w:rsidP="00626A71">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Pr="00D24FF5">
              <w:rPr>
                <w:rFonts w:ascii="Times New Roman" w:eastAsia="Times New Roman" w:hAnsi="Times New Roman" w:cs="Times New Roman"/>
                <w:sz w:val="20"/>
                <w:szCs w:val="20"/>
                <w:lang w:eastAsia="en-GB"/>
              </w:rPr>
              <w:t>AA2 and CC2</w:t>
            </w:r>
            <w:r>
              <w:rPr>
                <w:rFonts w:ascii="Times New Roman" w:eastAsia="Times New Roman" w:hAnsi="Times New Roman" w:cs="Times New Roman"/>
                <w:sz w:val="20"/>
                <w:szCs w:val="20"/>
                <w:lang w:eastAsia="en-GB"/>
              </w:rPr>
              <w:t>)</w:t>
            </w:r>
          </w:p>
          <w:p w:rsidR="008B1A7E" w:rsidRPr="002466F7" w:rsidRDefault="008B1A7E" w:rsidP="00626A71">
            <w:pPr>
              <w:spacing w:after="0" w:line="240" w:lineRule="auto"/>
              <w:rPr>
                <w:rFonts w:ascii="Times New Roman" w:eastAsia="Times New Roman" w:hAnsi="Times New Roman" w:cs="Times New Roman"/>
                <w:sz w:val="20"/>
                <w:szCs w:val="20"/>
                <w:lang w:eastAsia="en-GB"/>
              </w:rPr>
            </w:pPr>
          </w:p>
        </w:tc>
        <w:tc>
          <w:tcPr>
            <w:tcW w:w="2340" w:type="dxa"/>
            <w:vMerge w:val="restart"/>
            <w:tcBorders>
              <w:top w:val="single" w:sz="4" w:space="0" w:color="auto"/>
              <w:left w:val="single" w:sz="4" w:space="0" w:color="auto"/>
              <w:bottom w:val="single" w:sz="4" w:space="0" w:color="auto"/>
              <w:right w:val="single" w:sz="4" w:space="0" w:color="auto"/>
            </w:tcBorders>
            <w:shd w:val="clear" w:color="auto" w:fill="auto"/>
            <w:hideMark/>
            <w:tcPrChange w:id="206" w:author="Author">
              <w:tcPr>
                <w:tcW w:w="2340" w:type="dxa"/>
                <w:vMerge w:val="restart"/>
                <w:tcBorders>
                  <w:top w:val="single" w:sz="4" w:space="0" w:color="auto"/>
                  <w:left w:val="single" w:sz="4" w:space="0" w:color="auto"/>
                  <w:bottom w:val="single" w:sz="4" w:space="0" w:color="auto"/>
                  <w:right w:val="single" w:sz="4" w:space="0" w:color="auto"/>
                </w:tcBorders>
                <w:shd w:val="clear" w:color="auto" w:fill="auto"/>
                <w:hideMark/>
              </w:tcPr>
            </w:tcPrChange>
          </w:tcPr>
          <w:p w:rsidR="00102AFD" w:rsidRPr="002466F7" w:rsidRDefault="00102AFD" w:rsidP="00471B92">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Exceptional elements triggering restating of opening </w:t>
            </w:r>
            <w:ins w:id="207" w:author="Author">
              <w:del w:id="208" w:author="Author">
                <w:r w:rsidR="006524FA" w:rsidRPr="006524FA" w:rsidDel="00471B92">
                  <w:rPr>
                    <w:rFonts w:ascii="Times New Roman" w:eastAsia="Times New Roman" w:hAnsi="Times New Roman" w:cs="Times New Roman"/>
                    <w:sz w:val="20"/>
                    <w:szCs w:val="20"/>
                    <w:lang w:eastAsia="en-GB"/>
                  </w:rPr>
                  <w:delText xml:space="preserve"> </w:delText>
                </w:r>
              </w:del>
              <w:r w:rsidR="006524FA" w:rsidRPr="006524FA">
                <w:rPr>
                  <w:rFonts w:ascii="Times New Roman" w:eastAsia="Times New Roman" w:hAnsi="Times New Roman" w:cs="Times New Roman"/>
                  <w:sz w:val="20"/>
                  <w:szCs w:val="20"/>
                  <w:lang w:eastAsia="en-GB"/>
                </w:rPr>
                <w:t>Best Estimate</w:t>
              </w:r>
            </w:ins>
            <w:del w:id="209" w:author="Author">
              <w:r w:rsidRPr="002466F7" w:rsidDel="006524FA">
                <w:rPr>
                  <w:rFonts w:ascii="Times New Roman" w:eastAsia="Times New Roman" w:hAnsi="Times New Roman" w:cs="Times New Roman"/>
                  <w:sz w:val="20"/>
                  <w:szCs w:val="20"/>
                  <w:lang w:eastAsia="en-GB"/>
                </w:rPr>
                <w:delText>BE</w:delText>
              </w:r>
            </w:del>
          </w:p>
        </w:tc>
        <w:tc>
          <w:tcPr>
            <w:tcW w:w="5435" w:type="dxa"/>
            <w:vMerge w:val="restart"/>
            <w:tcBorders>
              <w:top w:val="single" w:sz="4" w:space="0" w:color="auto"/>
              <w:left w:val="single" w:sz="4" w:space="0" w:color="auto"/>
              <w:bottom w:val="single" w:sz="4" w:space="0" w:color="auto"/>
              <w:right w:val="single" w:sz="4" w:space="0" w:color="auto"/>
            </w:tcBorders>
            <w:shd w:val="clear" w:color="auto" w:fill="auto"/>
            <w:hideMark/>
            <w:tcPrChange w:id="210" w:author="Author">
              <w:tcPr>
                <w:tcW w:w="5456" w:type="dxa"/>
                <w:vMerge w:val="restart"/>
                <w:tcBorders>
                  <w:top w:val="single" w:sz="4" w:space="0" w:color="auto"/>
                  <w:left w:val="single" w:sz="4" w:space="0" w:color="auto"/>
                  <w:bottom w:val="single" w:sz="4" w:space="0" w:color="auto"/>
                  <w:right w:val="single" w:sz="4" w:space="0" w:color="auto"/>
                </w:tcBorders>
                <w:shd w:val="clear" w:color="auto" w:fill="auto"/>
                <w:hideMark/>
              </w:tcPr>
            </w:tcPrChange>
          </w:tcPr>
          <w:p w:rsidR="00102AFD" w:rsidRPr="002466F7" w:rsidRDefault="00102AFD">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Same as for </w:t>
            </w:r>
            <w:r w:rsidR="00626A71">
              <w:rPr>
                <w:rFonts w:ascii="Times New Roman" w:eastAsia="Times New Roman" w:hAnsi="Times New Roman" w:cs="Times New Roman"/>
                <w:sz w:val="20"/>
                <w:szCs w:val="20"/>
                <w:lang w:eastAsia="en-GB"/>
              </w:rPr>
              <w:t>C0010 and C0020/R0020</w:t>
            </w:r>
          </w:p>
        </w:tc>
      </w:tr>
      <w:tr w:rsidR="002466F7" w:rsidRPr="002466F7" w:rsidTr="00334117">
        <w:tblPrEx>
          <w:tblW w:w="9214" w:type="dxa"/>
          <w:tblInd w:w="108" w:type="dxa"/>
          <w:tblPrExChange w:id="211" w:author="Author">
            <w:tblPrEx>
              <w:tblW w:w="9214" w:type="dxa"/>
              <w:tblInd w:w="108" w:type="dxa"/>
            </w:tblPrEx>
          </w:tblPrExChange>
        </w:tblPrEx>
        <w:trPr>
          <w:trHeight w:val="315"/>
          <w:trPrChange w:id="212" w:author="Author">
            <w:trPr>
              <w:gridAfter w:val="0"/>
              <w:trHeight w:val="315"/>
            </w:trPr>
          </w:trPrChange>
        </w:trPr>
        <w:tc>
          <w:tcPr>
            <w:tcW w:w="1439" w:type="dxa"/>
            <w:vMerge/>
            <w:tcBorders>
              <w:top w:val="single" w:sz="4" w:space="0" w:color="auto"/>
              <w:left w:val="single" w:sz="4" w:space="0" w:color="auto"/>
              <w:bottom w:val="single" w:sz="4" w:space="0" w:color="auto"/>
              <w:right w:val="single" w:sz="4" w:space="0" w:color="auto"/>
            </w:tcBorders>
            <w:vAlign w:val="center"/>
            <w:hideMark/>
            <w:tcPrChange w:id="213" w:author="Author">
              <w:tcPr>
                <w:tcW w:w="1418" w:type="dxa"/>
                <w:gridSpan w:val="2"/>
                <w:vMerge/>
                <w:tcBorders>
                  <w:top w:val="single" w:sz="4" w:space="0" w:color="auto"/>
                  <w:left w:val="single" w:sz="4" w:space="0" w:color="auto"/>
                  <w:bottom w:val="single" w:sz="4" w:space="0" w:color="auto"/>
                  <w:right w:val="single" w:sz="4" w:space="0" w:color="auto"/>
                </w:tcBorders>
                <w:vAlign w:val="center"/>
                <w:hideMark/>
              </w:tcPr>
            </w:tcPrChange>
          </w:tcPr>
          <w:p w:rsidR="00102AFD" w:rsidRPr="002466F7" w:rsidRDefault="00102AFD" w:rsidP="00792C1B">
            <w:pPr>
              <w:spacing w:after="0" w:line="240" w:lineRule="auto"/>
              <w:rPr>
                <w:rFonts w:ascii="Times New Roman" w:eastAsia="Times New Roman" w:hAnsi="Times New Roman" w:cs="Times New Roman"/>
                <w:sz w:val="20"/>
                <w:szCs w:val="20"/>
                <w:lang w:eastAsia="en-GB"/>
              </w:rPr>
            </w:pPr>
          </w:p>
        </w:tc>
        <w:tc>
          <w:tcPr>
            <w:tcW w:w="2340" w:type="dxa"/>
            <w:vMerge/>
            <w:tcBorders>
              <w:top w:val="single" w:sz="4" w:space="0" w:color="auto"/>
              <w:left w:val="single" w:sz="4" w:space="0" w:color="auto"/>
              <w:bottom w:val="single" w:sz="4" w:space="0" w:color="auto"/>
              <w:right w:val="single" w:sz="4" w:space="0" w:color="auto"/>
            </w:tcBorders>
            <w:vAlign w:val="center"/>
            <w:hideMark/>
            <w:tcPrChange w:id="214" w:author="Author">
              <w:tcPr>
                <w:tcW w:w="2340" w:type="dxa"/>
                <w:vMerge/>
                <w:tcBorders>
                  <w:top w:val="single" w:sz="4" w:space="0" w:color="auto"/>
                  <w:left w:val="single" w:sz="4" w:space="0" w:color="auto"/>
                  <w:bottom w:val="single" w:sz="4" w:space="0" w:color="auto"/>
                  <w:right w:val="single" w:sz="4" w:space="0" w:color="auto"/>
                </w:tcBorders>
                <w:vAlign w:val="center"/>
                <w:hideMark/>
              </w:tcPr>
            </w:tcPrChange>
          </w:tcPr>
          <w:p w:rsidR="00102AFD" w:rsidRPr="002466F7" w:rsidRDefault="00102AFD" w:rsidP="00792C1B">
            <w:pPr>
              <w:spacing w:after="0" w:line="240" w:lineRule="auto"/>
              <w:rPr>
                <w:rFonts w:ascii="Times New Roman" w:eastAsia="Times New Roman" w:hAnsi="Times New Roman" w:cs="Times New Roman"/>
                <w:sz w:val="20"/>
                <w:szCs w:val="20"/>
                <w:lang w:eastAsia="en-GB"/>
              </w:rPr>
            </w:pPr>
          </w:p>
        </w:tc>
        <w:tc>
          <w:tcPr>
            <w:tcW w:w="5435" w:type="dxa"/>
            <w:vMerge/>
            <w:tcBorders>
              <w:top w:val="single" w:sz="4" w:space="0" w:color="auto"/>
              <w:left w:val="single" w:sz="4" w:space="0" w:color="auto"/>
              <w:bottom w:val="single" w:sz="4" w:space="0" w:color="auto"/>
              <w:right w:val="single" w:sz="4" w:space="0" w:color="auto"/>
            </w:tcBorders>
            <w:vAlign w:val="center"/>
            <w:hideMark/>
            <w:tcPrChange w:id="215" w:author="Author">
              <w:tcPr>
                <w:tcW w:w="5456" w:type="dxa"/>
                <w:vMerge/>
                <w:tcBorders>
                  <w:top w:val="single" w:sz="4" w:space="0" w:color="auto"/>
                  <w:left w:val="single" w:sz="4" w:space="0" w:color="auto"/>
                  <w:bottom w:val="single" w:sz="4" w:space="0" w:color="auto"/>
                  <w:right w:val="single" w:sz="4" w:space="0" w:color="auto"/>
                </w:tcBorders>
                <w:vAlign w:val="center"/>
                <w:hideMark/>
              </w:tcPr>
            </w:tcPrChange>
          </w:tcPr>
          <w:p w:rsidR="00102AFD" w:rsidRPr="002466F7" w:rsidRDefault="00102AFD" w:rsidP="00792C1B">
            <w:pPr>
              <w:spacing w:after="0" w:line="240" w:lineRule="auto"/>
              <w:rPr>
                <w:rFonts w:ascii="Times New Roman" w:eastAsia="Times New Roman" w:hAnsi="Times New Roman" w:cs="Times New Roman"/>
                <w:sz w:val="20"/>
                <w:szCs w:val="20"/>
                <w:lang w:eastAsia="en-GB"/>
              </w:rPr>
            </w:pPr>
          </w:p>
        </w:tc>
      </w:tr>
      <w:tr w:rsidR="002466F7" w:rsidRPr="002466F7" w:rsidTr="00334117">
        <w:tblPrEx>
          <w:tblW w:w="9214" w:type="dxa"/>
          <w:tblInd w:w="108" w:type="dxa"/>
          <w:tblPrExChange w:id="216" w:author="Author">
            <w:tblPrEx>
              <w:tblW w:w="9214" w:type="dxa"/>
              <w:tblInd w:w="108" w:type="dxa"/>
            </w:tblPrEx>
          </w:tblPrExChange>
        </w:tblPrEx>
        <w:trPr>
          <w:trHeight w:val="300"/>
          <w:trPrChange w:id="217" w:author="Author">
            <w:trPr>
              <w:gridAfter w:val="0"/>
              <w:trHeight w:val="300"/>
            </w:trPr>
          </w:trPrChange>
        </w:trPr>
        <w:tc>
          <w:tcPr>
            <w:tcW w:w="1439" w:type="dxa"/>
            <w:vMerge w:val="restart"/>
            <w:tcBorders>
              <w:top w:val="single" w:sz="4" w:space="0" w:color="auto"/>
              <w:left w:val="single" w:sz="4" w:space="0" w:color="auto"/>
              <w:bottom w:val="single" w:sz="4" w:space="0" w:color="auto"/>
              <w:right w:val="single" w:sz="4" w:space="0" w:color="auto"/>
            </w:tcBorders>
            <w:shd w:val="clear" w:color="auto" w:fill="auto"/>
            <w:hideMark/>
            <w:tcPrChange w:id="218" w:author="Author">
              <w:tcPr>
                <w:tcW w:w="1418"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tcPrChange>
          </w:tcPr>
          <w:p w:rsidR="00102AFD" w:rsidRDefault="00626A71" w:rsidP="00792C1B">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C0050</w:t>
            </w:r>
            <w:r w:rsidR="00E01FEE">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C0060/R0170</w:t>
            </w:r>
          </w:p>
          <w:p w:rsidR="008B1A7E" w:rsidRPr="002466F7" w:rsidRDefault="008B1A7E" w:rsidP="00792C1B">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Pr="00D24FF5">
              <w:rPr>
                <w:rFonts w:ascii="Times New Roman" w:eastAsia="Times New Roman" w:hAnsi="Times New Roman" w:cs="Times New Roman"/>
                <w:sz w:val="20"/>
                <w:szCs w:val="20"/>
                <w:lang w:eastAsia="en-GB"/>
              </w:rPr>
              <w:t>AA3 and CC3</w:t>
            </w:r>
            <w:r>
              <w:rPr>
                <w:rFonts w:ascii="Times New Roman" w:eastAsia="Times New Roman" w:hAnsi="Times New Roman" w:cs="Times New Roman"/>
                <w:sz w:val="20"/>
                <w:szCs w:val="20"/>
                <w:lang w:eastAsia="en-GB"/>
              </w:rPr>
              <w:t>)</w:t>
            </w:r>
          </w:p>
        </w:tc>
        <w:tc>
          <w:tcPr>
            <w:tcW w:w="2340" w:type="dxa"/>
            <w:vMerge w:val="restart"/>
            <w:tcBorders>
              <w:top w:val="single" w:sz="4" w:space="0" w:color="auto"/>
              <w:left w:val="single" w:sz="4" w:space="0" w:color="auto"/>
              <w:bottom w:val="single" w:sz="4" w:space="0" w:color="auto"/>
              <w:right w:val="single" w:sz="4" w:space="0" w:color="auto"/>
            </w:tcBorders>
            <w:shd w:val="clear" w:color="auto" w:fill="auto"/>
            <w:hideMark/>
            <w:tcPrChange w:id="219" w:author="Author">
              <w:tcPr>
                <w:tcW w:w="2340" w:type="dxa"/>
                <w:vMerge w:val="restart"/>
                <w:tcBorders>
                  <w:top w:val="single" w:sz="4" w:space="0" w:color="auto"/>
                  <w:left w:val="single" w:sz="4" w:space="0" w:color="auto"/>
                  <w:bottom w:val="single" w:sz="4" w:space="0" w:color="auto"/>
                  <w:right w:val="single" w:sz="4" w:space="0" w:color="auto"/>
                </w:tcBorders>
                <w:shd w:val="clear" w:color="auto" w:fill="auto"/>
                <w:hideMark/>
              </w:tcPr>
            </w:tcPrChange>
          </w:tcPr>
          <w:p w:rsidR="00102AFD" w:rsidRPr="002466F7" w:rsidRDefault="00102AFD"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Changes in perimeter</w:t>
            </w:r>
          </w:p>
        </w:tc>
        <w:tc>
          <w:tcPr>
            <w:tcW w:w="5435" w:type="dxa"/>
            <w:vMerge w:val="restart"/>
            <w:tcBorders>
              <w:top w:val="single" w:sz="4" w:space="0" w:color="auto"/>
              <w:left w:val="single" w:sz="4" w:space="0" w:color="auto"/>
              <w:bottom w:val="single" w:sz="4" w:space="0" w:color="auto"/>
              <w:right w:val="single" w:sz="4" w:space="0" w:color="auto"/>
            </w:tcBorders>
            <w:shd w:val="clear" w:color="auto" w:fill="auto"/>
            <w:hideMark/>
            <w:tcPrChange w:id="220" w:author="Author">
              <w:tcPr>
                <w:tcW w:w="5456" w:type="dxa"/>
                <w:vMerge w:val="restart"/>
                <w:tcBorders>
                  <w:top w:val="single" w:sz="4" w:space="0" w:color="auto"/>
                  <w:left w:val="single" w:sz="4" w:space="0" w:color="auto"/>
                  <w:bottom w:val="single" w:sz="4" w:space="0" w:color="auto"/>
                  <w:right w:val="single" w:sz="4" w:space="0" w:color="auto"/>
                </w:tcBorders>
                <w:shd w:val="clear" w:color="auto" w:fill="auto"/>
                <w:hideMark/>
              </w:tcPr>
            </w:tcPrChange>
          </w:tcPr>
          <w:p w:rsidR="00102AFD" w:rsidRPr="002466F7" w:rsidRDefault="00102AFD">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Same as </w:t>
            </w:r>
            <w:r w:rsidR="00626A71">
              <w:rPr>
                <w:rFonts w:ascii="Times New Roman" w:eastAsia="Times New Roman" w:hAnsi="Times New Roman" w:cs="Times New Roman"/>
                <w:sz w:val="20"/>
                <w:szCs w:val="20"/>
                <w:lang w:eastAsia="en-GB"/>
              </w:rPr>
              <w:t>for C0010 and C0020/R0030</w:t>
            </w:r>
          </w:p>
        </w:tc>
      </w:tr>
      <w:tr w:rsidR="002466F7" w:rsidRPr="002466F7" w:rsidTr="00334117">
        <w:tblPrEx>
          <w:tblW w:w="9214" w:type="dxa"/>
          <w:tblInd w:w="108" w:type="dxa"/>
          <w:tblPrExChange w:id="221" w:author="Author">
            <w:tblPrEx>
              <w:tblW w:w="9214" w:type="dxa"/>
              <w:tblInd w:w="108" w:type="dxa"/>
            </w:tblPrEx>
          </w:tblPrExChange>
        </w:tblPrEx>
        <w:trPr>
          <w:trHeight w:val="315"/>
          <w:trPrChange w:id="222" w:author="Author">
            <w:trPr>
              <w:gridAfter w:val="0"/>
              <w:trHeight w:val="315"/>
            </w:trPr>
          </w:trPrChange>
        </w:trPr>
        <w:tc>
          <w:tcPr>
            <w:tcW w:w="1439" w:type="dxa"/>
            <w:vMerge/>
            <w:tcBorders>
              <w:top w:val="single" w:sz="4" w:space="0" w:color="auto"/>
              <w:left w:val="single" w:sz="4" w:space="0" w:color="auto"/>
              <w:bottom w:val="single" w:sz="4" w:space="0" w:color="auto"/>
              <w:right w:val="single" w:sz="4" w:space="0" w:color="auto"/>
            </w:tcBorders>
            <w:vAlign w:val="center"/>
            <w:hideMark/>
            <w:tcPrChange w:id="223" w:author="Author">
              <w:tcPr>
                <w:tcW w:w="1418" w:type="dxa"/>
                <w:gridSpan w:val="2"/>
                <w:vMerge/>
                <w:tcBorders>
                  <w:top w:val="single" w:sz="4" w:space="0" w:color="auto"/>
                  <w:left w:val="single" w:sz="4" w:space="0" w:color="auto"/>
                  <w:bottom w:val="single" w:sz="4" w:space="0" w:color="auto"/>
                  <w:right w:val="single" w:sz="4" w:space="0" w:color="auto"/>
                </w:tcBorders>
                <w:vAlign w:val="center"/>
                <w:hideMark/>
              </w:tcPr>
            </w:tcPrChange>
          </w:tcPr>
          <w:p w:rsidR="00102AFD" w:rsidRPr="002466F7" w:rsidRDefault="00102AFD" w:rsidP="00792C1B">
            <w:pPr>
              <w:spacing w:after="0" w:line="240" w:lineRule="auto"/>
              <w:rPr>
                <w:rFonts w:ascii="Times New Roman" w:eastAsia="Times New Roman" w:hAnsi="Times New Roman" w:cs="Times New Roman"/>
                <w:sz w:val="20"/>
                <w:szCs w:val="20"/>
                <w:lang w:eastAsia="en-GB"/>
              </w:rPr>
            </w:pPr>
          </w:p>
        </w:tc>
        <w:tc>
          <w:tcPr>
            <w:tcW w:w="2340" w:type="dxa"/>
            <w:vMerge/>
            <w:tcBorders>
              <w:top w:val="single" w:sz="4" w:space="0" w:color="auto"/>
              <w:left w:val="single" w:sz="4" w:space="0" w:color="auto"/>
              <w:bottom w:val="single" w:sz="4" w:space="0" w:color="auto"/>
              <w:right w:val="single" w:sz="4" w:space="0" w:color="auto"/>
            </w:tcBorders>
            <w:vAlign w:val="center"/>
            <w:hideMark/>
            <w:tcPrChange w:id="224" w:author="Author">
              <w:tcPr>
                <w:tcW w:w="2340" w:type="dxa"/>
                <w:vMerge/>
                <w:tcBorders>
                  <w:top w:val="single" w:sz="4" w:space="0" w:color="auto"/>
                  <w:left w:val="single" w:sz="4" w:space="0" w:color="auto"/>
                  <w:bottom w:val="single" w:sz="4" w:space="0" w:color="auto"/>
                  <w:right w:val="single" w:sz="4" w:space="0" w:color="auto"/>
                </w:tcBorders>
                <w:vAlign w:val="center"/>
                <w:hideMark/>
              </w:tcPr>
            </w:tcPrChange>
          </w:tcPr>
          <w:p w:rsidR="00102AFD" w:rsidRPr="002466F7" w:rsidRDefault="00102AFD" w:rsidP="00792C1B">
            <w:pPr>
              <w:spacing w:after="0" w:line="240" w:lineRule="auto"/>
              <w:rPr>
                <w:rFonts w:ascii="Times New Roman" w:eastAsia="Times New Roman" w:hAnsi="Times New Roman" w:cs="Times New Roman"/>
                <w:sz w:val="20"/>
                <w:szCs w:val="20"/>
                <w:lang w:eastAsia="en-GB"/>
              </w:rPr>
            </w:pPr>
          </w:p>
        </w:tc>
        <w:tc>
          <w:tcPr>
            <w:tcW w:w="5435" w:type="dxa"/>
            <w:vMerge/>
            <w:tcBorders>
              <w:top w:val="single" w:sz="4" w:space="0" w:color="auto"/>
              <w:left w:val="single" w:sz="4" w:space="0" w:color="auto"/>
              <w:bottom w:val="single" w:sz="4" w:space="0" w:color="auto"/>
              <w:right w:val="single" w:sz="4" w:space="0" w:color="auto"/>
            </w:tcBorders>
            <w:vAlign w:val="center"/>
            <w:hideMark/>
            <w:tcPrChange w:id="225" w:author="Author">
              <w:tcPr>
                <w:tcW w:w="5456" w:type="dxa"/>
                <w:vMerge/>
                <w:tcBorders>
                  <w:top w:val="single" w:sz="4" w:space="0" w:color="auto"/>
                  <w:left w:val="single" w:sz="4" w:space="0" w:color="auto"/>
                  <w:bottom w:val="single" w:sz="4" w:space="0" w:color="auto"/>
                  <w:right w:val="single" w:sz="4" w:space="0" w:color="auto"/>
                </w:tcBorders>
                <w:vAlign w:val="center"/>
                <w:hideMark/>
              </w:tcPr>
            </w:tcPrChange>
          </w:tcPr>
          <w:p w:rsidR="00102AFD" w:rsidRPr="002466F7" w:rsidRDefault="00102AFD" w:rsidP="00792C1B">
            <w:pPr>
              <w:spacing w:after="0" w:line="240" w:lineRule="auto"/>
              <w:rPr>
                <w:rFonts w:ascii="Times New Roman" w:eastAsia="Times New Roman" w:hAnsi="Times New Roman" w:cs="Times New Roman"/>
                <w:sz w:val="20"/>
                <w:szCs w:val="20"/>
                <w:lang w:eastAsia="en-GB"/>
              </w:rPr>
            </w:pPr>
          </w:p>
        </w:tc>
      </w:tr>
      <w:tr w:rsidR="002466F7" w:rsidRPr="002466F7" w:rsidTr="00334117">
        <w:tblPrEx>
          <w:tblW w:w="9214" w:type="dxa"/>
          <w:tblInd w:w="108" w:type="dxa"/>
          <w:tblPrExChange w:id="226" w:author="Author">
            <w:tblPrEx>
              <w:tblW w:w="9214" w:type="dxa"/>
              <w:tblInd w:w="108" w:type="dxa"/>
            </w:tblPrEx>
          </w:tblPrExChange>
        </w:tblPrEx>
        <w:trPr>
          <w:trHeight w:val="300"/>
          <w:trPrChange w:id="227" w:author="Author">
            <w:trPr>
              <w:gridAfter w:val="0"/>
              <w:trHeight w:val="300"/>
            </w:trPr>
          </w:trPrChange>
        </w:trPr>
        <w:tc>
          <w:tcPr>
            <w:tcW w:w="1439" w:type="dxa"/>
            <w:vMerge w:val="restart"/>
            <w:tcBorders>
              <w:top w:val="single" w:sz="4" w:space="0" w:color="auto"/>
              <w:left w:val="single" w:sz="4" w:space="0" w:color="auto"/>
              <w:bottom w:val="single" w:sz="4" w:space="0" w:color="auto"/>
              <w:right w:val="single" w:sz="4" w:space="0" w:color="auto"/>
            </w:tcBorders>
            <w:shd w:val="clear" w:color="auto" w:fill="auto"/>
            <w:hideMark/>
            <w:tcPrChange w:id="228" w:author="Author">
              <w:tcPr>
                <w:tcW w:w="1418"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tcPrChange>
          </w:tcPr>
          <w:p w:rsidR="00102AFD" w:rsidRDefault="00626A71" w:rsidP="00626A71">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C0050</w:t>
            </w:r>
            <w:r w:rsidR="00E01FEE">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C0060/R0180</w:t>
            </w:r>
          </w:p>
          <w:p w:rsidR="008B1A7E" w:rsidRPr="002466F7" w:rsidRDefault="008B1A7E" w:rsidP="00626A71">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Pr="00D24FF5">
              <w:rPr>
                <w:rFonts w:ascii="Times New Roman" w:eastAsia="Times New Roman" w:hAnsi="Times New Roman" w:cs="Times New Roman"/>
                <w:sz w:val="20"/>
                <w:szCs w:val="20"/>
                <w:lang w:eastAsia="en-GB"/>
              </w:rPr>
              <w:t>AA4 and CC4</w:t>
            </w:r>
            <w:r>
              <w:rPr>
                <w:rFonts w:ascii="Times New Roman" w:eastAsia="Times New Roman" w:hAnsi="Times New Roman" w:cs="Times New Roman"/>
                <w:sz w:val="20"/>
                <w:szCs w:val="20"/>
                <w:lang w:eastAsia="en-GB"/>
              </w:rPr>
              <w:t>)</w:t>
            </w:r>
          </w:p>
        </w:tc>
        <w:tc>
          <w:tcPr>
            <w:tcW w:w="2340" w:type="dxa"/>
            <w:vMerge w:val="restart"/>
            <w:tcBorders>
              <w:top w:val="single" w:sz="4" w:space="0" w:color="auto"/>
              <w:left w:val="single" w:sz="4" w:space="0" w:color="auto"/>
              <w:bottom w:val="single" w:sz="4" w:space="0" w:color="auto"/>
              <w:right w:val="single" w:sz="4" w:space="0" w:color="auto"/>
            </w:tcBorders>
            <w:shd w:val="clear" w:color="auto" w:fill="auto"/>
            <w:hideMark/>
            <w:tcPrChange w:id="229" w:author="Author">
              <w:tcPr>
                <w:tcW w:w="2340" w:type="dxa"/>
                <w:vMerge w:val="restart"/>
                <w:tcBorders>
                  <w:top w:val="single" w:sz="4" w:space="0" w:color="auto"/>
                  <w:left w:val="single" w:sz="4" w:space="0" w:color="auto"/>
                  <w:bottom w:val="single" w:sz="4" w:space="0" w:color="auto"/>
                  <w:right w:val="single" w:sz="4" w:space="0" w:color="auto"/>
                </w:tcBorders>
                <w:shd w:val="clear" w:color="auto" w:fill="auto"/>
                <w:hideMark/>
              </w:tcPr>
            </w:tcPrChange>
          </w:tcPr>
          <w:p w:rsidR="00102AFD" w:rsidRPr="002466F7" w:rsidRDefault="00102AFD"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Foreign exchange variation</w:t>
            </w:r>
          </w:p>
        </w:tc>
        <w:tc>
          <w:tcPr>
            <w:tcW w:w="5435" w:type="dxa"/>
            <w:vMerge w:val="restart"/>
            <w:tcBorders>
              <w:top w:val="single" w:sz="4" w:space="0" w:color="auto"/>
              <w:left w:val="single" w:sz="4" w:space="0" w:color="auto"/>
              <w:bottom w:val="single" w:sz="4" w:space="0" w:color="auto"/>
              <w:right w:val="single" w:sz="4" w:space="0" w:color="auto"/>
            </w:tcBorders>
            <w:shd w:val="clear" w:color="auto" w:fill="auto"/>
            <w:hideMark/>
            <w:tcPrChange w:id="230" w:author="Author">
              <w:tcPr>
                <w:tcW w:w="5456" w:type="dxa"/>
                <w:vMerge w:val="restart"/>
                <w:tcBorders>
                  <w:top w:val="single" w:sz="4" w:space="0" w:color="auto"/>
                  <w:left w:val="single" w:sz="4" w:space="0" w:color="auto"/>
                  <w:bottom w:val="single" w:sz="4" w:space="0" w:color="auto"/>
                  <w:right w:val="single" w:sz="4" w:space="0" w:color="auto"/>
                </w:tcBorders>
                <w:shd w:val="clear" w:color="auto" w:fill="auto"/>
                <w:hideMark/>
              </w:tcPr>
            </w:tcPrChange>
          </w:tcPr>
          <w:p w:rsidR="00102AFD" w:rsidRPr="002466F7" w:rsidRDefault="00102AFD">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Same as for </w:t>
            </w:r>
            <w:r w:rsidR="00626A71">
              <w:rPr>
                <w:rFonts w:ascii="Times New Roman" w:eastAsia="Times New Roman" w:hAnsi="Times New Roman" w:cs="Times New Roman"/>
                <w:sz w:val="20"/>
                <w:szCs w:val="20"/>
                <w:lang w:eastAsia="en-GB"/>
              </w:rPr>
              <w:t>C0010 and C0020/R0040</w:t>
            </w:r>
          </w:p>
        </w:tc>
      </w:tr>
      <w:tr w:rsidR="002466F7" w:rsidRPr="002466F7" w:rsidTr="00334117">
        <w:tblPrEx>
          <w:tblW w:w="9214" w:type="dxa"/>
          <w:tblInd w:w="108" w:type="dxa"/>
          <w:tblPrExChange w:id="231" w:author="Author">
            <w:tblPrEx>
              <w:tblW w:w="9214" w:type="dxa"/>
              <w:tblInd w:w="108" w:type="dxa"/>
            </w:tblPrEx>
          </w:tblPrExChange>
        </w:tblPrEx>
        <w:trPr>
          <w:trHeight w:val="315"/>
          <w:trPrChange w:id="232" w:author="Author">
            <w:trPr>
              <w:gridAfter w:val="0"/>
              <w:trHeight w:val="315"/>
            </w:trPr>
          </w:trPrChange>
        </w:trPr>
        <w:tc>
          <w:tcPr>
            <w:tcW w:w="1439" w:type="dxa"/>
            <w:vMerge/>
            <w:tcBorders>
              <w:top w:val="single" w:sz="4" w:space="0" w:color="auto"/>
              <w:left w:val="single" w:sz="4" w:space="0" w:color="auto"/>
              <w:bottom w:val="single" w:sz="4" w:space="0" w:color="auto"/>
              <w:right w:val="single" w:sz="4" w:space="0" w:color="auto"/>
            </w:tcBorders>
            <w:vAlign w:val="center"/>
            <w:hideMark/>
            <w:tcPrChange w:id="233" w:author="Author">
              <w:tcPr>
                <w:tcW w:w="1418" w:type="dxa"/>
                <w:gridSpan w:val="2"/>
                <w:vMerge/>
                <w:tcBorders>
                  <w:top w:val="single" w:sz="4" w:space="0" w:color="auto"/>
                  <w:left w:val="single" w:sz="4" w:space="0" w:color="auto"/>
                  <w:bottom w:val="single" w:sz="4" w:space="0" w:color="auto"/>
                  <w:right w:val="single" w:sz="4" w:space="0" w:color="auto"/>
                </w:tcBorders>
                <w:vAlign w:val="center"/>
                <w:hideMark/>
              </w:tcPr>
            </w:tcPrChange>
          </w:tcPr>
          <w:p w:rsidR="00102AFD" w:rsidRPr="002466F7" w:rsidRDefault="00102AFD" w:rsidP="00792C1B">
            <w:pPr>
              <w:spacing w:after="0" w:line="240" w:lineRule="auto"/>
              <w:rPr>
                <w:rFonts w:ascii="Times New Roman" w:eastAsia="Times New Roman" w:hAnsi="Times New Roman" w:cs="Times New Roman"/>
                <w:sz w:val="20"/>
                <w:szCs w:val="20"/>
                <w:lang w:eastAsia="en-GB"/>
              </w:rPr>
            </w:pPr>
          </w:p>
        </w:tc>
        <w:tc>
          <w:tcPr>
            <w:tcW w:w="2340" w:type="dxa"/>
            <w:vMerge/>
            <w:tcBorders>
              <w:top w:val="single" w:sz="4" w:space="0" w:color="auto"/>
              <w:left w:val="single" w:sz="4" w:space="0" w:color="auto"/>
              <w:bottom w:val="single" w:sz="4" w:space="0" w:color="auto"/>
              <w:right w:val="single" w:sz="4" w:space="0" w:color="auto"/>
            </w:tcBorders>
            <w:vAlign w:val="center"/>
            <w:hideMark/>
            <w:tcPrChange w:id="234" w:author="Author">
              <w:tcPr>
                <w:tcW w:w="2340" w:type="dxa"/>
                <w:vMerge/>
                <w:tcBorders>
                  <w:top w:val="single" w:sz="4" w:space="0" w:color="auto"/>
                  <w:left w:val="single" w:sz="4" w:space="0" w:color="auto"/>
                  <w:bottom w:val="single" w:sz="4" w:space="0" w:color="auto"/>
                  <w:right w:val="single" w:sz="4" w:space="0" w:color="auto"/>
                </w:tcBorders>
                <w:vAlign w:val="center"/>
                <w:hideMark/>
              </w:tcPr>
            </w:tcPrChange>
          </w:tcPr>
          <w:p w:rsidR="00102AFD" w:rsidRPr="002466F7" w:rsidRDefault="00102AFD" w:rsidP="00792C1B">
            <w:pPr>
              <w:spacing w:after="0" w:line="240" w:lineRule="auto"/>
              <w:rPr>
                <w:rFonts w:ascii="Times New Roman" w:eastAsia="Times New Roman" w:hAnsi="Times New Roman" w:cs="Times New Roman"/>
                <w:sz w:val="20"/>
                <w:szCs w:val="20"/>
                <w:lang w:eastAsia="en-GB"/>
              </w:rPr>
            </w:pPr>
          </w:p>
        </w:tc>
        <w:tc>
          <w:tcPr>
            <w:tcW w:w="5435" w:type="dxa"/>
            <w:vMerge/>
            <w:tcBorders>
              <w:top w:val="single" w:sz="4" w:space="0" w:color="auto"/>
              <w:left w:val="single" w:sz="4" w:space="0" w:color="auto"/>
              <w:bottom w:val="single" w:sz="4" w:space="0" w:color="auto"/>
              <w:right w:val="single" w:sz="4" w:space="0" w:color="auto"/>
            </w:tcBorders>
            <w:vAlign w:val="center"/>
            <w:hideMark/>
            <w:tcPrChange w:id="235" w:author="Author">
              <w:tcPr>
                <w:tcW w:w="5456" w:type="dxa"/>
                <w:vMerge/>
                <w:tcBorders>
                  <w:top w:val="single" w:sz="4" w:space="0" w:color="auto"/>
                  <w:left w:val="single" w:sz="4" w:space="0" w:color="auto"/>
                  <w:bottom w:val="single" w:sz="4" w:space="0" w:color="auto"/>
                  <w:right w:val="single" w:sz="4" w:space="0" w:color="auto"/>
                </w:tcBorders>
                <w:vAlign w:val="center"/>
                <w:hideMark/>
              </w:tcPr>
            </w:tcPrChange>
          </w:tcPr>
          <w:p w:rsidR="00102AFD" w:rsidRPr="002466F7" w:rsidRDefault="00102AFD" w:rsidP="00792C1B">
            <w:pPr>
              <w:spacing w:after="0" w:line="240" w:lineRule="auto"/>
              <w:rPr>
                <w:rFonts w:ascii="Times New Roman" w:eastAsia="Times New Roman" w:hAnsi="Times New Roman" w:cs="Times New Roman"/>
                <w:sz w:val="20"/>
                <w:szCs w:val="20"/>
                <w:lang w:eastAsia="en-GB"/>
              </w:rPr>
            </w:pPr>
          </w:p>
        </w:tc>
      </w:tr>
      <w:tr w:rsidR="00626A71" w:rsidRPr="002466F7" w:rsidTr="00334117">
        <w:tblPrEx>
          <w:tblW w:w="9214" w:type="dxa"/>
          <w:tblInd w:w="108" w:type="dxa"/>
          <w:tblPrExChange w:id="236" w:author="Author">
            <w:tblPrEx>
              <w:tblW w:w="9214" w:type="dxa"/>
              <w:tblInd w:w="108" w:type="dxa"/>
            </w:tblPrEx>
          </w:tblPrExChange>
        </w:tblPrEx>
        <w:trPr>
          <w:trHeight w:val="2687"/>
          <w:trPrChange w:id="237" w:author="Author">
            <w:trPr>
              <w:gridAfter w:val="0"/>
              <w:trHeight w:val="2687"/>
            </w:trPr>
          </w:trPrChange>
        </w:trPr>
        <w:tc>
          <w:tcPr>
            <w:tcW w:w="1439" w:type="dxa"/>
            <w:tcBorders>
              <w:top w:val="single" w:sz="4" w:space="0" w:color="auto"/>
              <w:left w:val="single" w:sz="4" w:space="0" w:color="auto"/>
              <w:bottom w:val="single" w:sz="4" w:space="0" w:color="auto"/>
              <w:right w:val="single" w:sz="4" w:space="0" w:color="auto"/>
            </w:tcBorders>
            <w:shd w:val="clear" w:color="auto" w:fill="auto"/>
            <w:hideMark/>
            <w:tcPrChange w:id="238" w:author="Author">
              <w:tcPr>
                <w:tcW w:w="1418" w:type="dxa"/>
                <w:gridSpan w:val="2"/>
                <w:tcBorders>
                  <w:top w:val="single" w:sz="4" w:space="0" w:color="auto"/>
                  <w:left w:val="single" w:sz="4" w:space="0" w:color="auto"/>
                  <w:bottom w:val="single" w:sz="4" w:space="0" w:color="auto"/>
                  <w:right w:val="single" w:sz="4" w:space="0" w:color="auto"/>
                </w:tcBorders>
                <w:shd w:val="clear" w:color="auto" w:fill="auto"/>
                <w:hideMark/>
              </w:tcPr>
            </w:tcPrChange>
          </w:tcPr>
          <w:p w:rsidR="00626A71" w:rsidRDefault="00626A71" w:rsidP="00626A71">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C0050</w:t>
            </w:r>
            <w:r w:rsidR="00E01FEE">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C0060/R0190</w:t>
            </w:r>
          </w:p>
          <w:p w:rsidR="008B1A7E" w:rsidRPr="002466F7" w:rsidRDefault="008B1A7E" w:rsidP="00626A71">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Pr="00D24FF5">
              <w:rPr>
                <w:rFonts w:ascii="Times New Roman" w:eastAsia="Times New Roman" w:hAnsi="Times New Roman" w:cs="Times New Roman"/>
                <w:sz w:val="20"/>
                <w:szCs w:val="20"/>
                <w:lang w:eastAsia="en-GB"/>
              </w:rPr>
              <w:t>AA5 and CC5</w:t>
            </w:r>
            <w:r>
              <w:rPr>
                <w:rFonts w:ascii="Times New Roman" w:eastAsia="Times New Roman" w:hAnsi="Times New Roman" w:cs="Times New Roman"/>
                <w:sz w:val="20"/>
                <w:szCs w:val="20"/>
                <w:lang w:eastAsia="en-GB"/>
              </w:rPr>
              <w:t>)</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Change w:id="239" w:author="Author">
              <w:tcPr>
                <w:tcW w:w="2340" w:type="dxa"/>
                <w:tcBorders>
                  <w:top w:val="single" w:sz="4" w:space="0" w:color="auto"/>
                  <w:left w:val="single" w:sz="4" w:space="0" w:color="auto"/>
                  <w:bottom w:val="single" w:sz="4" w:space="0" w:color="auto"/>
                  <w:right w:val="single" w:sz="4" w:space="0" w:color="auto"/>
                </w:tcBorders>
                <w:shd w:val="clear" w:color="auto" w:fill="auto"/>
                <w:hideMark/>
              </w:tcPr>
            </w:tcPrChange>
          </w:tcPr>
          <w:p w:rsidR="00626A71" w:rsidRPr="002466F7" w:rsidRDefault="00626A71" w:rsidP="00471B92">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Variation of </w:t>
            </w:r>
            <w:ins w:id="240" w:author="Author">
              <w:del w:id="241" w:author="Author">
                <w:r w:rsidR="006524FA" w:rsidRPr="006524FA" w:rsidDel="00471B92">
                  <w:rPr>
                    <w:rFonts w:ascii="Times New Roman" w:eastAsia="Times New Roman" w:hAnsi="Times New Roman" w:cs="Times New Roman"/>
                    <w:sz w:val="20"/>
                    <w:szCs w:val="20"/>
                    <w:lang w:eastAsia="en-GB"/>
                  </w:rPr>
                  <w:delText xml:space="preserve"> </w:delText>
                </w:r>
              </w:del>
              <w:r w:rsidR="006524FA" w:rsidRPr="006524FA">
                <w:rPr>
                  <w:rFonts w:ascii="Times New Roman" w:eastAsia="Times New Roman" w:hAnsi="Times New Roman" w:cs="Times New Roman"/>
                  <w:sz w:val="20"/>
                  <w:szCs w:val="20"/>
                  <w:lang w:eastAsia="en-GB"/>
                </w:rPr>
                <w:t>Best Estimate</w:t>
              </w:r>
            </w:ins>
            <w:del w:id="242" w:author="Author">
              <w:r w:rsidRPr="002466F7" w:rsidDel="006524FA">
                <w:rPr>
                  <w:rFonts w:ascii="Times New Roman" w:eastAsia="Times New Roman" w:hAnsi="Times New Roman" w:cs="Times New Roman"/>
                  <w:sz w:val="20"/>
                  <w:szCs w:val="20"/>
                  <w:lang w:eastAsia="en-GB"/>
                </w:rPr>
                <w:delText>BE</w:delText>
              </w:r>
            </w:del>
            <w:r w:rsidRPr="002466F7">
              <w:rPr>
                <w:rFonts w:ascii="Times New Roman" w:eastAsia="Times New Roman" w:hAnsi="Times New Roman" w:cs="Times New Roman"/>
                <w:sz w:val="20"/>
                <w:szCs w:val="20"/>
                <w:lang w:eastAsia="en-GB"/>
              </w:rPr>
              <w:t xml:space="preserve"> on risk covered after the period</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Change w:id="243" w:author="Author">
              <w:tcPr>
                <w:tcW w:w="5456" w:type="dxa"/>
                <w:tcBorders>
                  <w:top w:val="single" w:sz="4" w:space="0" w:color="auto"/>
                  <w:left w:val="single" w:sz="4" w:space="0" w:color="auto"/>
                  <w:bottom w:val="single" w:sz="4" w:space="0" w:color="auto"/>
                  <w:right w:val="single" w:sz="4" w:space="0" w:color="auto"/>
                </w:tcBorders>
                <w:shd w:val="clear" w:color="auto" w:fill="auto"/>
                <w:hideMark/>
              </w:tcPr>
            </w:tcPrChange>
          </w:tcPr>
          <w:p w:rsidR="00626A71" w:rsidRPr="002466F7" w:rsidRDefault="00626A71"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It is expected that </w:t>
            </w:r>
            <w:r w:rsidR="0048641F">
              <w:rPr>
                <w:rFonts w:ascii="Times New Roman" w:eastAsia="Times New Roman" w:hAnsi="Times New Roman" w:cs="Times New Roman"/>
                <w:sz w:val="20"/>
                <w:szCs w:val="20"/>
                <w:lang w:eastAsia="en-GB"/>
              </w:rPr>
              <w:t>t</w:t>
            </w:r>
            <w:r w:rsidR="0048641F" w:rsidRPr="00D24FF5">
              <w:rPr>
                <w:rFonts w:ascii="Times New Roman" w:eastAsia="Times New Roman" w:hAnsi="Times New Roman" w:cs="Times New Roman"/>
                <w:sz w:val="20"/>
                <w:szCs w:val="20"/>
                <w:lang w:eastAsia="en-GB"/>
              </w:rPr>
              <w:t>h</w:t>
            </w:r>
            <w:r w:rsidR="0048641F">
              <w:rPr>
                <w:rFonts w:ascii="Times New Roman" w:eastAsia="Times New Roman" w:hAnsi="Times New Roman" w:cs="Times New Roman"/>
                <w:sz w:val="20"/>
                <w:szCs w:val="20"/>
                <w:lang w:eastAsia="en-GB"/>
              </w:rPr>
              <w:t>ese</w:t>
            </w:r>
            <w:r w:rsidR="0048641F" w:rsidRPr="00D24FF5">
              <w:rPr>
                <w:rFonts w:ascii="Times New Roman" w:eastAsia="Times New Roman" w:hAnsi="Times New Roman" w:cs="Times New Roman"/>
                <w:sz w:val="20"/>
                <w:szCs w:val="20"/>
                <w:lang w:eastAsia="en-GB"/>
              </w:rPr>
              <w:t xml:space="preserve"> cell</w:t>
            </w:r>
            <w:r w:rsidR="0048641F">
              <w:rPr>
                <w:rFonts w:ascii="Times New Roman" w:eastAsia="Times New Roman" w:hAnsi="Times New Roman" w:cs="Times New Roman"/>
                <w:sz w:val="20"/>
                <w:szCs w:val="20"/>
                <w:lang w:eastAsia="en-GB"/>
              </w:rPr>
              <w:t>s</w:t>
            </w:r>
            <w:r w:rsidR="0048641F" w:rsidRPr="00D24FF5">
              <w:rPr>
                <w:rFonts w:ascii="Times New Roman" w:eastAsia="Times New Roman" w:hAnsi="Times New Roman" w:cs="Times New Roman"/>
                <w:sz w:val="20"/>
                <w:szCs w:val="20"/>
                <w:lang w:eastAsia="en-GB"/>
              </w:rPr>
              <w:t xml:space="preserve"> </w:t>
            </w:r>
            <w:r w:rsidRPr="002466F7">
              <w:rPr>
                <w:rFonts w:ascii="Times New Roman" w:eastAsia="Times New Roman" w:hAnsi="Times New Roman" w:cs="Times New Roman"/>
                <w:sz w:val="20"/>
                <w:szCs w:val="20"/>
                <w:lang w:eastAsia="en-GB"/>
              </w:rPr>
              <w:t>mainly concerns Non</w:t>
            </w:r>
            <w:r w:rsidR="00E01FEE">
              <w:rPr>
                <w:rFonts w:ascii="Times New Roman" w:eastAsia="Times New Roman" w:hAnsi="Times New Roman" w:cs="Times New Roman"/>
                <w:sz w:val="20"/>
                <w:szCs w:val="20"/>
                <w:lang w:eastAsia="en-GB"/>
              </w:rPr>
              <w:t>-</w:t>
            </w:r>
            <w:r w:rsidRPr="002466F7">
              <w:rPr>
                <w:rFonts w:ascii="Times New Roman" w:eastAsia="Times New Roman" w:hAnsi="Times New Roman" w:cs="Times New Roman"/>
                <w:sz w:val="20"/>
                <w:szCs w:val="20"/>
                <w:lang w:eastAsia="en-GB"/>
              </w:rPr>
              <w:t>Life and refers to changes in (part of) Premiums Provisions (i.e. in relation to all recognised obligations within the boundary of the contract at the valuation date where the claim has not yet occurred) as follows:</w:t>
            </w:r>
          </w:p>
          <w:p w:rsidR="00626A71" w:rsidRPr="00855BB3" w:rsidRDefault="00626A71" w:rsidP="00855BB3">
            <w:pPr>
              <w:pStyle w:val="ListParagraph"/>
              <w:numPr>
                <w:ilvl w:val="0"/>
                <w:numId w:val="8"/>
              </w:numPr>
              <w:spacing w:after="0" w:line="240" w:lineRule="auto"/>
              <w:ind w:left="387" w:firstLine="200"/>
              <w:rPr>
                <w:rFonts w:ascii="Times New Roman" w:eastAsia="Times New Roman" w:hAnsi="Times New Roman" w:cs="Times New Roman"/>
                <w:sz w:val="20"/>
                <w:szCs w:val="20"/>
                <w:lang w:eastAsia="en-GB"/>
              </w:rPr>
            </w:pPr>
            <w:r w:rsidRPr="00855BB3">
              <w:rPr>
                <w:rFonts w:ascii="Times New Roman" w:eastAsia="Times New Roman" w:hAnsi="Times New Roman" w:cs="Times New Roman"/>
                <w:sz w:val="20"/>
                <w:szCs w:val="20"/>
                <w:lang w:eastAsia="en-GB"/>
              </w:rPr>
              <w:t>Identify the part of premiums provisions at Year end (N-1) related to a coverage period starting after the closing Year end N-1</w:t>
            </w:r>
            <w:r w:rsidR="00E01FEE">
              <w:rPr>
                <w:rFonts w:ascii="Times New Roman" w:eastAsia="Times New Roman" w:hAnsi="Times New Roman" w:cs="Times New Roman"/>
                <w:sz w:val="20"/>
                <w:szCs w:val="20"/>
                <w:lang w:eastAsia="en-GB"/>
              </w:rPr>
              <w:t>;</w:t>
            </w:r>
          </w:p>
          <w:p w:rsidR="00626A71" w:rsidRPr="00855BB3" w:rsidRDefault="00626A71" w:rsidP="00855BB3">
            <w:pPr>
              <w:pStyle w:val="ListParagraph"/>
              <w:numPr>
                <w:ilvl w:val="1"/>
                <w:numId w:val="8"/>
              </w:numPr>
              <w:spacing w:after="0" w:line="240" w:lineRule="auto"/>
              <w:ind w:left="387" w:firstLine="200"/>
              <w:rPr>
                <w:rFonts w:ascii="Times New Roman" w:eastAsia="Times New Roman" w:hAnsi="Times New Roman" w:cs="Times New Roman"/>
                <w:sz w:val="20"/>
                <w:szCs w:val="20"/>
                <w:lang w:eastAsia="en-GB"/>
              </w:rPr>
            </w:pPr>
            <w:r w:rsidRPr="00855BB3">
              <w:rPr>
                <w:rFonts w:ascii="Times New Roman" w:eastAsia="Times New Roman" w:hAnsi="Times New Roman" w:cs="Times New Roman"/>
                <w:sz w:val="20"/>
                <w:szCs w:val="20"/>
                <w:lang w:eastAsia="en-GB"/>
              </w:rPr>
              <w:t>Have the same considerations and identifications for Premiums Provisions at year end N</w:t>
            </w:r>
            <w:r w:rsidR="00E01FEE">
              <w:rPr>
                <w:rFonts w:ascii="Times New Roman" w:eastAsia="Times New Roman" w:hAnsi="Times New Roman" w:cs="Times New Roman"/>
                <w:sz w:val="20"/>
                <w:szCs w:val="20"/>
                <w:lang w:eastAsia="en-GB"/>
              </w:rPr>
              <w:t>;</w:t>
            </w:r>
          </w:p>
          <w:p w:rsidR="00626A71" w:rsidRPr="002466F7" w:rsidRDefault="00626A71" w:rsidP="00855BB3">
            <w:pPr>
              <w:pStyle w:val="ListParagraph"/>
              <w:numPr>
                <w:ilvl w:val="1"/>
                <w:numId w:val="8"/>
              </w:numPr>
              <w:spacing w:after="0" w:line="240" w:lineRule="auto"/>
              <w:ind w:left="387"/>
              <w:rPr>
                <w:rFonts w:ascii="Times New Roman" w:eastAsia="Times New Roman" w:hAnsi="Times New Roman" w:cs="Times New Roman"/>
                <w:sz w:val="20"/>
                <w:szCs w:val="20"/>
                <w:lang w:eastAsia="en-GB"/>
              </w:rPr>
            </w:pPr>
            <w:r w:rsidRPr="00855BB3">
              <w:rPr>
                <w:rFonts w:ascii="Times New Roman" w:eastAsia="Times New Roman" w:hAnsi="Times New Roman" w:cs="Times New Roman"/>
                <w:sz w:val="20"/>
                <w:szCs w:val="20"/>
                <w:lang w:eastAsia="en-GB"/>
              </w:rPr>
              <w:t>Derive the variation from the two figures</w:t>
            </w:r>
            <w:r w:rsidR="00E01FEE">
              <w:rPr>
                <w:rFonts w:ascii="Times New Roman" w:eastAsia="Times New Roman" w:hAnsi="Times New Roman" w:cs="Times New Roman"/>
                <w:sz w:val="20"/>
                <w:szCs w:val="20"/>
                <w:lang w:eastAsia="en-GB"/>
              </w:rPr>
              <w:t>.</w:t>
            </w:r>
          </w:p>
        </w:tc>
      </w:tr>
      <w:tr w:rsidR="00626A71" w:rsidRPr="002466F7" w:rsidTr="00334117">
        <w:tblPrEx>
          <w:tblW w:w="9214" w:type="dxa"/>
          <w:tblInd w:w="108" w:type="dxa"/>
          <w:tblPrExChange w:id="244" w:author="Author">
            <w:tblPrEx>
              <w:tblW w:w="9214" w:type="dxa"/>
              <w:tblInd w:w="108" w:type="dxa"/>
            </w:tblPrEx>
          </w:tblPrExChange>
        </w:tblPrEx>
        <w:trPr>
          <w:trHeight w:val="3689"/>
          <w:trPrChange w:id="245" w:author="Author">
            <w:trPr>
              <w:gridAfter w:val="0"/>
              <w:trHeight w:val="3689"/>
            </w:trPr>
          </w:trPrChange>
        </w:trPr>
        <w:tc>
          <w:tcPr>
            <w:tcW w:w="1439" w:type="dxa"/>
            <w:tcBorders>
              <w:top w:val="single" w:sz="4" w:space="0" w:color="auto"/>
              <w:left w:val="single" w:sz="4" w:space="0" w:color="auto"/>
              <w:bottom w:val="single" w:sz="4" w:space="0" w:color="auto"/>
              <w:right w:val="single" w:sz="4" w:space="0" w:color="auto"/>
            </w:tcBorders>
            <w:shd w:val="clear" w:color="auto" w:fill="auto"/>
            <w:hideMark/>
            <w:tcPrChange w:id="246" w:author="Author">
              <w:tcPr>
                <w:tcW w:w="1418" w:type="dxa"/>
                <w:gridSpan w:val="2"/>
                <w:tcBorders>
                  <w:top w:val="single" w:sz="4" w:space="0" w:color="auto"/>
                  <w:left w:val="single" w:sz="4" w:space="0" w:color="auto"/>
                  <w:bottom w:val="single" w:sz="4" w:space="0" w:color="auto"/>
                  <w:right w:val="single" w:sz="4" w:space="0" w:color="auto"/>
                </w:tcBorders>
                <w:shd w:val="clear" w:color="auto" w:fill="auto"/>
                <w:hideMark/>
              </w:tcPr>
            </w:tcPrChange>
          </w:tcPr>
          <w:p w:rsidR="00626A71" w:rsidRDefault="00626A71" w:rsidP="00626A71">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C0050</w:t>
            </w:r>
            <w:r w:rsidR="00E01FEE">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C0060/R0200</w:t>
            </w:r>
          </w:p>
          <w:p w:rsidR="00C55CFE" w:rsidRPr="002466F7" w:rsidRDefault="00C55CFE" w:rsidP="00626A71">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Pr="00D24FF5">
              <w:rPr>
                <w:rFonts w:ascii="Times New Roman" w:eastAsia="Times New Roman" w:hAnsi="Times New Roman" w:cs="Times New Roman"/>
                <w:sz w:val="20"/>
                <w:szCs w:val="20"/>
                <w:lang w:eastAsia="en-GB"/>
              </w:rPr>
              <w:t>AA6 and CC6</w:t>
            </w:r>
            <w:r>
              <w:rPr>
                <w:rFonts w:ascii="Times New Roman" w:eastAsia="Times New Roman" w:hAnsi="Times New Roman" w:cs="Times New Roman"/>
                <w:sz w:val="20"/>
                <w:szCs w:val="20"/>
                <w:lang w:eastAsia="en-GB"/>
              </w:rPr>
              <w:t>)</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Change w:id="247" w:author="Author">
              <w:tcPr>
                <w:tcW w:w="2340" w:type="dxa"/>
                <w:tcBorders>
                  <w:top w:val="single" w:sz="4" w:space="0" w:color="auto"/>
                  <w:left w:val="single" w:sz="4" w:space="0" w:color="auto"/>
                  <w:bottom w:val="single" w:sz="4" w:space="0" w:color="auto"/>
                  <w:right w:val="single" w:sz="4" w:space="0" w:color="auto"/>
                </w:tcBorders>
                <w:shd w:val="clear" w:color="auto" w:fill="auto"/>
                <w:hideMark/>
              </w:tcPr>
            </w:tcPrChange>
          </w:tcPr>
          <w:p w:rsidR="00626A71" w:rsidRPr="002466F7" w:rsidRDefault="00626A71" w:rsidP="00471B92">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Variation of </w:t>
            </w:r>
            <w:ins w:id="248" w:author="Author">
              <w:del w:id="249" w:author="Author">
                <w:r w:rsidR="006524FA" w:rsidRPr="006524FA" w:rsidDel="00471B92">
                  <w:rPr>
                    <w:rFonts w:ascii="Times New Roman" w:eastAsia="Times New Roman" w:hAnsi="Times New Roman" w:cs="Times New Roman"/>
                    <w:sz w:val="20"/>
                    <w:szCs w:val="20"/>
                    <w:lang w:eastAsia="en-GB"/>
                  </w:rPr>
                  <w:delText xml:space="preserve"> </w:delText>
                </w:r>
              </w:del>
              <w:r w:rsidR="006524FA" w:rsidRPr="006524FA">
                <w:rPr>
                  <w:rFonts w:ascii="Times New Roman" w:eastAsia="Times New Roman" w:hAnsi="Times New Roman" w:cs="Times New Roman"/>
                  <w:sz w:val="20"/>
                  <w:szCs w:val="20"/>
                  <w:lang w:eastAsia="en-GB"/>
                </w:rPr>
                <w:t>Best Estimate</w:t>
              </w:r>
            </w:ins>
            <w:del w:id="250" w:author="Author">
              <w:r w:rsidRPr="002466F7" w:rsidDel="006524FA">
                <w:rPr>
                  <w:rFonts w:ascii="Times New Roman" w:eastAsia="Times New Roman" w:hAnsi="Times New Roman" w:cs="Times New Roman"/>
                  <w:sz w:val="20"/>
                  <w:szCs w:val="20"/>
                  <w:lang w:eastAsia="en-GB"/>
                </w:rPr>
                <w:delText>BE</w:delText>
              </w:r>
            </w:del>
            <w:r w:rsidRPr="002466F7">
              <w:rPr>
                <w:rFonts w:ascii="Times New Roman" w:eastAsia="Times New Roman" w:hAnsi="Times New Roman" w:cs="Times New Roman"/>
                <w:sz w:val="20"/>
                <w:szCs w:val="20"/>
                <w:lang w:eastAsia="en-GB"/>
              </w:rPr>
              <w:t xml:space="preserve">  on risks covered during the period</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Change w:id="251" w:author="Author">
              <w:tcPr>
                <w:tcW w:w="5456" w:type="dxa"/>
                <w:tcBorders>
                  <w:top w:val="single" w:sz="4" w:space="0" w:color="auto"/>
                  <w:left w:val="single" w:sz="4" w:space="0" w:color="auto"/>
                  <w:bottom w:val="single" w:sz="4" w:space="0" w:color="auto"/>
                  <w:right w:val="single" w:sz="4" w:space="0" w:color="auto"/>
                </w:tcBorders>
                <w:shd w:val="clear" w:color="auto" w:fill="auto"/>
                <w:hideMark/>
              </w:tcPr>
            </w:tcPrChange>
          </w:tcPr>
          <w:p w:rsidR="00626A71" w:rsidRPr="002466F7" w:rsidRDefault="00626A71"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It is expected that </w:t>
            </w:r>
            <w:r w:rsidR="0048641F">
              <w:rPr>
                <w:rFonts w:ascii="Times New Roman" w:eastAsia="Times New Roman" w:hAnsi="Times New Roman" w:cs="Times New Roman"/>
                <w:sz w:val="20"/>
                <w:szCs w:val="20"/>
                <w:lang w:eastAsia="en-GB"/>
              </w:rPr>
              <w:t>t</w:t>
            </w:r>
            <w:r w:rsidR="0048641F" w:rsidRPr="00D24FF5">
              <w:rPr>
                <w:rFonts w:ascii="Times New Roman" w:eastAsia="Times New Roman" w:hAnsi="Times New Roman" w:cs="Times New Roman"/>
                <w:sz w:val="20"/>
                <w:szCs w:val="20"/>
                <w:lang w:eastAsia="en-GB"/>
              </w:rPr>
              <w:t>h</w:t>
            </w:r>
            <w:r w:rsidR="0048641F">
              <w:rPr>
                <w:rFonts w:ascii="Times New Roman" w:eastAsia="Times New Roman" w:hAnsi="Times New Roman" w:cs="Times New Roman"/>
                <w:sz w:val="20"/>
                <w:szCs w:val="20"/>
                <w:lang w:eastAsia="en-GB"/>
              </w:rPr>
              <w:t>ese</w:t>
            </w:r>
            <w:r w:rsidR="0048641F" w:rsidRPr="00D24FF5">
              <w:rPr>
                <w:rFonts w:ascii="Times New Roman" w:eastAsia="Times New Roman" w:hAnsi="Times New Roman" w:cs="Times New Roman"/>
                <w:sz w:val="20"/>
                <w:szCs w:val="20"/>
                <w:lang w:eastAsia="en-GB"/>
              </w:rPr>
              <w:t xml:space="preserve"> cell</w:t>
            </w:r>
            <w:r w:rsidR="0048641F">
              <w:rPr>
                <w:rFonts w:ascii="Times New Roman" w:eastAsia="Times New Roman" w:hAnsi="Times New Roman" w:cs="Times New Roman"/>
                <w:sz w:val="20"/>
                <w:szCs w:val="20"/>
                <w:lang w:eastAsia="en-GB"/>
              </w:rPr>
              <w:t>s</w:t>
            </w:r>
            <w:r w:rsidR="0048641F" w:rsidRPr="00D24FF5">
              <w:rPr>
                <w:rFonts w:ascii="Times New Roman" w:eastAsia="Times New Roman" w:hAnsi="Times New Roman" w:cs="Times New Roman"/>
                <w:sz w:val="20"/>
                <w:szCs w:val="20"/>
                <w:lang w:eastAsia="en-GB"/>
              </w:rPr>
              <w:t xml:space="preserve"> </w:t>
            </w:r>
            <w:r w:rsidRPr="002466F7">
              <w:rPr>
                <w:rFonts w:ascii="Times New Roman" w:eastAsia="Times New Roman" w:hAnsi="Times New Roman" w:cs="Times New Roman"/>
                <w:sz w:val="20"/>
                <w:szCs w:val="20"/>
                <w:lang w:eastAsia="en-GB"/>
              </w:rPr>
              <w:t>mainly concerns Non</w:t>
            </w:r>
            <w:r w:rsidR="00E01FEE">
              <w:rPr>
                <w:rFonts w:ascii="Times New Roman" w:eastAsia="Times New Roman" w:hAnsi="Times New Roman" w:cs="Times New Roman"/>
                <w:sz w:val="20"/>
                <w:szCs w:val="20"/>
                <w:lang w:eastAsia="en-GB"/>
              </w:rPr>
              <w:t>-</w:t>
            </w:r>
            <w:r w:rsidRPr="002466F7">
              <w:rPr>
                <w:rFonts w:ascii="Times New Roman" w:eastAsia="Times New Roman" w:hAnsi="Times New Roman" w:cs="Times New Roman"/>
                <w:sz w:val="20"/>
                <w:szCs w:val="20"/>
                <w:lang w:eastAsia="en-GB"/>
              </w:rPr>
              <w:t>Life, and refers to the following cases:</w:t>
            </w:r>
          </w:p>
          <w:p w:rsidR="00626A71" w:rsidRPr="002466F7" w:rsidRDefault="00626A71" w:rsidP="00855BB3">
            <w:pPr>
              <w:spacing w:after="0" w:line="240" w:lineRule="auto"/>
              <w:ind w:firstLineChars="51" w:firstLine="102"/>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a)</w:t>
            </w:r>
            <w:r w:rsidR="00E01FEE">
              <w:rPr>
                <w:rFonts w:ascii="Times New Roman" w:eastAsia="Times New Roman" w:hAnsi="Times New Roman" w:cs="Times New Roman"/>
                <w:sz w:val="20"/>
                <w:szCs w:val="20"/>
                <w:lang w:eastAsia="en-GB"/>
              </w:rPr>
              <w:t xml:space="preserve"> </w:t>
            </w:r>
            <w:r w:rsidRPr="002466F7">
              <w:rPr>
                <w:rFonts w:ascii="Times New Roman" w:eastAsia="Times New Roman" w:hAnsi="Times New Roman" w:cs="Times New Roman"/>
                <w:sz w:val="20"/>
                <w:szCs w:val="20"/>
                <w:lang w:eastAsia="en-GB"/>
              </w:rPr>
              <w:t>(part of) Premiums Provisions at Year end N-1 which turned to Claims Provisions at year end N because claim has occurred during the period</w:t>
            </w:r>
          </w:p>
          <w:p w:rsidR="00626A71" w:rsidRPr="002466F7" w:rsidRDefault="00626A71" w:rsidP="00855BB3">
            <w:pPr>
              <w:spacing w:after="0" w:line="240" w:lineRule="auto"/>
              <w:ind w:firstLineChars="51" w:firstLine="102"/>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b) claims provisions related to claims occurred during the period (for which there was no Premiums provisions at year end N-1)</w:t>
            </w:r>
          </w:p>
          <w:p w:rsidR="00626A71" w:rsidRPr="002466F7" w:rsidRDefault="00626A71" w:rsidP="001C230E">
            <w:pPr>
              <w:spacing w:after="0" w:line="240" w:lineRule="auto"/>
              <w:ind w:firstLineChars="500" w:firstLine="1000"/>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w:t>
            </w:r>
          </w:p>
          <w:p w:rsidR="00626A71" w:rsidRPr="002466F7" w:rsidRDefault="00626A71"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Calculation may be as follows:</w:t>
            </w:r>
          </w:p>
          <w:p w:rsidR="00626A71" w:rsidRPr="00855BB3" w:rsidRDefault="00626A71" w:rsidP="00855BB3">
            <w:pPr>
              <w:pStyle w:val="ListParagraph"/>
              <w:numPr>
                <w:ilvl w:val="1"/>
                <w:numId w:val="10"/>
              </w:numPr>
              <w:spacing w:after="0" w:line="240" w:lineRule="auto"/>
              <w:ind w:left="387" w:firstLine="200"/>
              <w:rPr>
                <w:rFonts w:ascii="Times New Roman" w:eastAsia="Times New Roman" w:hAnsi="Times New Roman" w:cs="Times New Roman"/>
                <w:sz w:val="20"/>
                <w:szCs w:val="20"/>
                <w:lang w:eastAsia="en-GB"/>
              </w:rPr>
            </w:pPr>
            <w:r w:rsidRPr="00855BB3">
              <w:rPr>
                <w:rFonts w:ascii="Times New Roman" w:eastAsia="Times New Roman" w:hAnsi="Times New Roman" w:cs="Times New Roman"/>
                <w:sz w:val="20"/>
                <w:szCs w:val="20"/>
                <w:lang w:eastAsia="en-GB"/>
              </w:rPr>
              <w:t>Identify the part of premiums provisions at Year end (N-1) for which cover had already incepted</w:t>
            </w:r>
            <w:r w:rsidR="00E01FEE">
              <w:rPr>
                <w:rFonts w:ascii="Times New Roman" w:eastAsia="Times New Roman" w:hAnsi="Times New Roman" w:cs="Times New Roman"/>
                <w:sz w:val="20"/>
                <w:szCs w:val="20"/>
                <w:lang w:eastAsia="en-GB"/>
              </w:rPr>
              <w:t>;</w:t>
            </w:r>
            <w:r w:rsidRPr="00855BB3">
              <w:rPr>
                <w:rFonts w:ascii="Times New Roman" w:eastAsia="Times New Roman" w:hAnsi="Times New Roman" w:cs="Times New Roman"/>
                <w:sz w:val="20"/>
                <w:szCs w:val="20"/>
                <w:lang w:eastAsia="en-GB"/>
              </w:rPr>
              <w:t xml:space="preserve"> </w:t>
            </w:r>
          </w:p>
          <w:p w:rsidR="00626A71" w:rsidRPr="00855BB3" w:rsidRDefault="00626A71" w:rsidP="00855BB3">
            <w:pPr>
              <w:pStyle w:val="ListParagraph"/>
              <w:numPr>
                <w:ilvl w:val="1"/>
                <w:numId w:val="10"/>
              </w:numPr>
              <w:spacing w:after="0" w:line="240" w:lineRule="auto"/>
              <w:ind w:left="387" w:firstLine="200"/>
              <w:rPr>
                <w:rFonts w:ascii="Times New Roman" w:eastAsia="Times New Roman" w:hAnsi="Times New Roman" w:cs="Times New Roman"/>
                <w:sz w:val="20"/>
                <w:szCs w:val="20"/>
                <w:lang w:eastAsia="en-GB"/>
              </w:rPr>
            </w:pPr>
            <w:r w:rsidRPr="00855BB3">
              <w:rPr>
                <w:rFonts w:ascii="Times New Roman" w:eastAsia="Times New Roman" w:hAnsi="Times New Roman" w:cs="Times New Roman"/>
                <w:sz w:val="20"/>
                <w:szCs w:val="20"/>
                <w:lang w:eastAsia="en-GB"/>
              </w:rPr>
              <w:t>Identify the part of claims provisions at Year end (N) related to risks covered during the period</w:t>
            </w:r>
            <w:r w:rsidR="00E01FEE">
              <w:rPr>
                <w:rFonts w:ascii="Times New Roman" w:eastAsia="Times New Roman" w:hAnsi="Times New Roman" w:cs="Times New Roman"/>
                <w:sz w:val="20"/>
                <w:szCs w:val="20"/>
                <w:lang w:eastAsia="en-GB"/>
              </w:rPr>
              <w:t>;</w:t>
            </w:r>
            <w:r w:rsidRPr="00855BB3">
              <w:rPr>
                <w:rFonts w:ascii="Times New Roman" w:eastAsia="Times New Roman" w:hAnsi="Times New Roman" w:cs="Times New Roman"/>
                <w:sz w:val="20"/>
                <w:szCs w:val="20"/>
                <w:lang w:eastAsia="en-GB"/>
              </w:rPr>
              <w:t xml:space="preserve">  </w:t>
            </w:r>
          </w:p>
          <w:p w:rsidR="00626A71" w:rsidRPr="002466F7" w:rsidRDefault="00626A71" w:rsidP="00855BB3">
            <w:pPr>
              <w:pStyle w:val="ListParagraph"/>
              <w:numPr>
                <w:ilvl w:val="1"/>
                <w:numId w:val="10"/>
              </w:numPr>
              <w:spacing w:after="0" w:line="240" w:lineRule="auto"/>
              <w:ind w:left="387"/>
              <w:rPr>
                <w:rFonts w:ascii="Times New Roman" w:eastAsia="Times New Roman" w:hAnsi="Times New Roman" w:cs="Times New Roman"/>
                <w:sz w:val="20"/>
                <w:szCs w:val="20"/>
                <w:lang w:eastAsia="en-GB"/>
              </w:rPr>
            </w:pPr>
            <w:r w:rsidRPr="00855BB3">
              <w:rPr>
                <w:rFonts w:ascii="Times New Roman" w:eastAsia="Times New Roman" w:hAnsi="Times New Roman" w:cs="Times New Roman"/>
                <w:sz w:val="20"/>
                <w:szCs w:val="20"/>
                <w:lang w:eastAsia="en-GB"/>
              </w:rPr>
              <w:t>Derive the variation from the two figures</w:t>
            </w:r>
            <w:r w:rsidR="00E01FEE">
              <w:rPr>
                <w:rFonts w:ascii="Times New Roman" w:eastAsia="Times New Roman" w:hAnsi="Times New Roman" w:cs="Times New Roman"/>
                <w:sz w:val="20"/>
                <w:szCs w:val="20"/>
                <w:lang w:eastAsia="en-GB"/>
              </w:rPr>
              <w:t>.</w:t>
            </w:r>
          </w:p>
        </w:tc>
      </w:tr>
      <w:tr w:rsidR="00626A71" w:rsidRPr="002466F7" w:rsidTr="00334117">
        <w:tblPrEx>
          <w:tblW w:w="9214" w:type="dxa"/>
          <w:tblInd w:w="108" w:type="dxa"/>
          <w:tblPrExChange w:id="252" w:author="Author">
            <w:tblPrEx>
              <w:tblW w:w="9214" w:type="dxa"/>
              <w:tblInd w:w="108" w:type="dxa"/>
            </w:tblPrEx>
          </w:tblPrExChange>
        </w:tblPrEx>
        <w:trPr>
          <w:trHeight w:val="2538"/>
          <w:trPrChange w:id="253" w:author="Author">
            <w:trPr>
              <w:gridAfter w:val="0"/>
              <w:trHeight w:val="2538"/>
            </w:trPr>
          </w:trPrChange>
        </w:trPr>
        <w:tc>
          <w:tcPr>
            <w:tcW w:w="1439" w:type="dxa"/>
            <w:tcBorders>
              <w:top w:val="single" w:sz="4" w:space="0" w:color="auto"/>
              <w:left w:val="single" w:sz="4" w:space="0" w:color="auto"/>
              <w:bottom w:val="single" w:sz="4" w:space="0" w:color="auto"/>
              <w:right w:val="single" w:sz="4" w:space="0" w:color="auto"/>
            </w:tcBorders>
            <w:shd w:val="clear" w:color="auto" w:fill="auto"/>
            <w:hideMark/>
            <w:tcPrChange w:id="254" w:author="Author">
              <w:tcPr>
                <w:tcW w:w="1418" w:type="dxa"/>
                <w:gridSpan w:val="2"/>
                <w:tcBorders>
                  <w:top w:val="single" w:sz="4" w:space="0" w:color="auto"/>
                  <w:left w:val="single" w:sz="4" w:space="0" w:color="auto"/>
                  <w:bottom w:val="single" w:sz="4" w:space="0" w:color="auto"/>
                  <w:right w:val="single" w:sz="4" w:space="0" w:color="auto"/>
                </w:tcBorders>
                <w:shd w:val="clear" w:color="auto" w:fill="auto"/>
                <w:hideMark/>
              </w:tcPr>
            </w:tcPrChange>
          </w:tcPr>
          <w:p w:rsidR="00626A71" w:rsidRDefault="00626A71" w:rsidP="00626A71">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C0050</w:t>
            </w:r>
            <w:r w:rsidR="00E01FEE">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C0060/R0210</w:t>
            </w:r>
          </w:p>
          <w:p w:rsidR="00C55CFE" w:rsidRPr="002466F7" w:rsidRDefault="00C55CFE" w:rsidP="00626A71">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Pr="00D24FF5">
              <w:rPr>
                <w:rFonts w:ascii="Times New Roman" w:eastAsia="Times New Roman" w:hAnsi="Times New Roman" w:cs="Times New Roman"/>
                <w:sz w:val="20"/>
                <w:szCs w:val="20"/>
                <w:lang w:eastAsia="en-GB"/>
              </w:rPr>
              <w:t>AA7 and CC7</w:t>
            </w:r>
            <w:r>
              <w:rPr>
                <w:rFonts w:ascii="Times New Roman" w:eastAsia="Times New Roman" w:hAnsi="Times New Roman" w:cs="Times New Roman"/>
                <w:sz w:val="20"/>
                <w:szCs w:val="20"/>
                <w:lang w:eastAsia="en-GB"/>
              </w:rPr>
              <w:t>)</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Change w:id="255" w:author="Author">
              <w:tcPr>
                <w:tcW w:w="2340" w:type="dxa"/>
                <w:tcBorders>
                  <w:top w:val="single" w:sz="4" w:space="0" w:color="auto"/>
                  <w:left w:val="single" w:sz="4" w:space="0" w:color="auto"/>
                  <w:bottom w:val="single" w:sz="4" w:space="0" w:color="auto"/>
                  <w:right w:val="single" w:sz="4" w:space="0" w:color="auto"/>
                </w:tcBorders>
                <w:shd w:val="clear" w:color="auto" w:fill="auto"/>
                <w:hideMark/>
              </w:tcPr>
            </w:tcPrChange>
          </w:tcPr>
          <w:p w:rsidR="00626A71" w:rsidRPr="002466F7" w:rsidRDefault="00626A71" w:rsidP="00471B92">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Variation of </w:t>
            </w:r>
            <w:ins w:id="256" w:author="Author">
              <w:del w:id="257" w:author="Author">
                <w:r w:rsidR="006524FA" w:rsidRPr="006524FA" w:rsidDel="00471B92">
                  <w:rPr>
                    <w:rFonts w:ascii="Times New Roman" w:eastAsia="Times New Roman" w:hAnsi="Times New Roman" w:cs="Times New Roman"/>
                    <w:sz w:val="20"/>
                    <w:szCs w:val="20"/>
                    <w:lang w:eastAsia="en-GB"/>
                  </w:rPr>
                  <w:delText xml:space="preserve"> </w:delText>
                </w:r>
              </w:del>
              <w:r w:rsidR="006524FA" w:rsidRPr="006524FA">
                <w:rPr>
                  <w:rFonts w:ascii="Times New Roman" w:eastAsia="Times New Roman" w:hAnsi="Times New Roman" w:cs="Times New Roman"/>
                  <w:sz w:val="20"/>
                  <w:szCs w:val="20"/>
                  <w:lang w:eastAsia="en-GB"/>
                </w:rPr>
                <w:t>Best Estimate</w:t>
              </w:r>
            </w:ins>
            <w:del w:id="258" w:author="Author">
              <w:r w:rsidRPr="002466F7" w:rsidDel="006524FA">
                <w:rPr>
                  <w:rFonts w:ascii="Times New Roman" w:eastAsia="Times New Roman" w:hAnsi="Times New Roman" w:cs="Times New Roman"/>
                  <w:sz w:val="20"/>
                  <w:szCs w:val="20"/>
                  <w:lang w:eastAsia="en-GB"/>
                </w:rPr>
                <w:delText>BE</w:delText>
              </w:r>
            </w:del>
            <w:r w:rsidRPr="002466F7">
              <w:rPr>
                <w:rFonts w:ascii="Times New Roman" w:eastAsia="Times New Roman" w:hAnsi="Times New Roman" w:cs="Times New Roman"/>
                <w:sz w:val="20"/>
                <w:szCs w:val="20"/>
                <w:lang w:eastAsia="en-GB"/>
              </w:rPr>
              <w:t xml:space="preserve"> due to unwinding of discount rate - risks covered prior to period</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Change w:id="259" w:author="Author">
              <w:tcPr>
                <w:tcW w:w="5456" w:type="dxa"/>
                <w:tcBorders>
                  <w:top w:val="single" w:sz="4" w:space="0" w:color="auto"/>
                  <w:left w:val="single" w:sz="4" w:space="0" w:color="auto"/>
                  <w:bottom w:val="single" w:sz="4" w:space="0" w:color="auto"/>
                  <w:right w:val="single" w:sz="4" w:space="0" w:color="auto"/>
                </w:tcBorders>
                <w:shd w:val="clear" w:color="auto" w:fill="auto"/>
                <w:hideMark/>
              </w:tcPr>
            </w:tcPrChange>
          </w:tcPr>
          <w:p w:rsidR="00626A71" w:rsidRPr="002466F7" w:rsidRDefault="00626A71"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The concept of unwinding may be illustrated as follows: Calculate the </w:t>
            </w:r>
            <w:ins w:id="260" w:author="Author">
              <w:del w:id="261" w:author="Author">
                <w:r w:rsidR="006524FA" w:rsidRPr="006524FA" w:rsidDel="00471B92">
                  <w:rPr>
                    <w:rFonts w:ascii="Times New Roman" w:eastAsia="Times New Roman" w:hAnsi="Times New Roman" w:cs="Times New Roman"/>
                    <w:sz w:val="20"/>
                    <w:szCs w:val="20"/>
                    <w:lang w:eastAsia="en-GB"/>
                  </w:rPr>
                  <w:delText xml:space="preserve"> </w:delText>
                </w:r>
              </w:del>
              <w:r w:rsidR="006524FA" w:rsidRPr="006524FA">
                <w:rPr>
                  <w:rFonts w:ascii="Times New Roman" w:eastAsia="Times New Roman" w:hAnsi="Times New Roman" w:cs="Times New Roman"/>
                  <w:sz w:val="20"/>
                  <w:szCs w:val="20"/>
                  <w:lang w:eastAsia="en-GB"/>
                </w:rPr>
                <w:t>Best Estimate</w:t>
              </w:r>
            </w:ins>
            <w:del w:id="262" w:author="Author">
              <w:r w:rsidRPr="002466F7" w:rsidDel="006524FA">
                <w:rPr>
                  <w:rFonts w:ascii="Times New Roman" w:eastAsia="Times New Roman" w:hAnsi="Times New Roman" w:cs="Times New Roman"/>
                  <w:sz w:val="20"/>
                  <w:szCs w:val="20"/>
                  <w:lang w:eastAsia="en-GB"/>
                </w:rPr>
                <w:delText>BE</w:delText>
              </w:r>
            </w:del>
            <w:r w:rsidRPr="002466F7">
              <w:rPr>
                <w:rFonts w:ascii="Times New Roman" w:eastAsia="Times New Roman" w:hAnsi="Times New Roman" w:cs="Times New Roman"/>
                <w:sz w:val="20"/>
                <w:szCs w:val="20"/>
                <w:lang w:eastAsia="en-GB"/>
              </w:rPr>
              <w:t xml:space="preserve"> of year N-1 again but using the shifted interest rate term structure</w:t>
            </w:r>
            <w:r w:rsidR="00E01FEE">
              <w:rPr>
                <w:rFonts w:ascii="Times New Roman" w:eastAsia="Times New Roman" w:hAnsi="Times New Roman" w:cs="Times New Roman"/>
                <w:sz w:val="20"/>
                <w:szCs w:val="20"/>
                <w:lang w:eastAsia="en-GB"/>
              </w:rPr>
              <w:t>.</w:t>
            </w:r>
          </w:p>
          <w:p w:rsidR="00626A71" w:rsidRPr="002466F7" w:rsidRDefault="00626A71"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In order to isolate this strict scope of variation, the calculation may be as follows:</w:t>
            </w:r>
          </w:p>
          <w:p w:rsidR="00626A71" w:rsidRPr="00855BB3" w:rsidRDefault="00626A71" w:rsidP="00334117">
            <w:pPr>
              <w:pStyle w:val="ListParagraph"/>
              <w:numPr>
                <w:ilvl w:val="1"/>
                <w:numId w:val="12"/>
              </w:numPr>
              <w:spacing w:after="0" w:line="240" w:lineRule="auto"/>
              <w:ind w:left="529" w:firstLine="0"/>
              <w:rPr>
                <w:rFonts w:ascii="Times New Roman" w:eastAsia="Times New Roman" w:hAnsi="Times New Roman" w:cs="Times New Roman"/>
                <w:sz w:val="20"/>
                <w:szCs w:val="20"/>
                <w:lang w:eastAsia="en-GB"/>
              </w:rPr>
              <w:pPrChange w:id="263" w:author="Author">
                <w:pPr>
                  <w:pStyle w:val="ListParagraph"/>
                  <w:numPr>
                    <w:ilvl w:val="1"/>
                    <w:numId w:val="12"/>
                  </w:numPr>
                  <w:spacing w:after="0" w:line="240" w:lineRule="auto"/>
                  <w:ind w:left="1640" w:hanging="360"/>
                </w:pPr>
              </w:pPrChange>
            </w:pPr>
            <w:r w:rsidRPr="00855BB3">
              <w:rPr>
                <w:rFonts w:ascii="Times New Roman" w:eastAsia="Times New Roman" w:hAnsi="Times New Roman" w:cs="Times New Roman"/>
                <w:sz w:val="20"/>
                <w:szCs w:val="20"/>
                <w:lang w:eastAsia="en-GB"/>
              </w:rPr>
              <w:t xml:space="preserve">Consider part of the Opening </w:t>
            </w:r>
            <w:ins w:id="264" w:author="Author">
              <w:del w:id="265" w:author="Author">
                <w:r w:rsidR="006524FA" w:rsidRPr="006524FA" w:rsidDel="00471B92">
                  <w:rPr>
                    <w:rFonts w:ascii="Times New Roman" w:eastAsia="Times New Roman" w:hAnsi="Times New Roman" w:cs="Times New Roman"/>
                    <w:sz w:val="20"/>
                    <w:szCs w:val="20"/>
                    <w:lang w:eastAsia="en-GB"/>
                  </w:rPr>
                  <w:delText xml:space="preserve"> </w:delText>
                </w:r>
              </w:del>
              <w:r w:rsidR="006524FA" w:rsidRPr="006524FA">
                <w:rPr>
                  <w:rFonts w:ascii="Times New Roman" w:eastAsia="Times New Roman" w:hAnsi="Times New Roman" w:cs="Times New Roman"/>
                  <w:sz w:val="20"/>
                  <w:szCs w:val="20"/>
                  <w:lang w:eastAsia="en-GB"/>
                </w:rPr>
                <w:t>Best Estimate</w:t>
              </w:r>
            </w:ins>
            <w:del w:id="266" w:author="Author">
              <w:r w:rsidRPr="00855BB3" w:rsidDel="006524FA">
                <w:rPr>
                  <w:rFonts w:ascii="Times New Roman" w:eastAsia="Times New Roman" w:hAnsi="Times New Roman" w:cs="Times New Roman"/>
                  <w:sz w:val="20"/>
                  <w:szCs w:val="20"/>
                  <w:lang w:eastAsia="en-GB"/>
                </w:rPr>
                <w:delText>BE</w:delText>
              </w:r>
            </w:del>
            <w:r w:rsidRPr="00855BB3">
              <w:rPr>
                <w:rFonts w:ascii="Times New Roman" w:eastAsia="Times New Roman" w:hAnsi="Times New Roman" w:cs="Times New Roman"/>
                <w:sz w:val="20"/>
                <w:szCs w:val="20"/>
                <w:lang w:eastAsia="en-GB"/>
              </w:rPr>
              <w:t xml:space="preserve"> related to risks covered prior to period, i.e. Opening </w:t>
            </w:r>
            <w:ins w:id="267" w:author="Author">
              <w:del w:id="268" w:author="Author">
                <w:r w:rsidR="006524FA" w:rsidRPr="006524FA" w:rsidDel="00471B92">
                  <w:rPr>
                    <w:rFonts w:ascii="Times New Roman" w:eastAsia="Times New Roman" w:hAnsi="Times New Roman" w:cs="Times New Roman"/>
                    <w:sz w:val="20"/>
                    <w:szCs w:val="20"/>
                    <w:lang w:eastAsia="en-GB"/>
                  </w:rPr>
                  <w:delText xml:space="preserve"> </w:delText>
                </w:r>
              </w:del>
              <w:r w:rsidR="006524FA" w:rsidRPr="006524FA">
                <w:rPr>
                  <w:rFonts w:ascii="Times New Roman" w:eastAsia="Times New Roman" w:hAnsi="Times New Roman" w:cs="Times New Roman"/>
                  <w:sz w:val="20"/>
                  <w:szCs w:val="20"/>
                  <w:lang w:eastAsia="en-GB"/>
                </w:rPr>
                <w:t>Best Estimate</w:t>
              </w:r>
            </w:ins>
            <w:del w:id="269" w:author="Author">
              <w:r w:rsidRPr="00855BB3" w:rsidDel="006524FA">
                <w:rPr>
                  <w:rFonts w:ascii="Times New Roman" w:eastAsia="Times New Roman" w:hAnsi="Times New Roman" w:cs="Times New Roman"/>
                  <w:sz w:val="20"/>
                  <w:szCs w:val="20"/>
                  <w:lang w:eastAsia="en-GB"/>
                </w:rPr>
                <w:delText>BE</w:delText>
              </w:r>
            </w:del>
            <w:r w:rsidRPr="00855BB3">
              <w:rPr>
                <w:rFonts w:ascii="Times New Roman" w:eastAsia="Times New Roman" w:hAnsi="Times New Roman" w:cs="Times New Roman"/>
                <w:sz w:val="20"/>
                <w:szCs w:val="20"/>
                <w:lang w:eastAsia="en-GB"/>
              </w:rPr>
              <w:t xml:space="preserve"> excluding Premiums provisions but including opening adjustments if any (see cells C0050/R0160 to R0180 and C0060/R0160 to R0180 </w:t>
            </w:r>
          </w:p>
          <w:p w:rsidR="00626A71" w:rsidRPr="00855BB3" w:rsidRDefault="00626A71" w:rsidP="00334117">
            <w:pPr>
              <w:pStyle w:val="ListParagraph"/>
              <w:numPr>
                <w:ilvl w:val="1"/>
                <w:numId w:val="12"/>
              </w:numPr>
              <w:spacing w:after="0" w:line="240" w:lineRule="auto"/>
              <w:ind w:left="529" w:firstLine="0"/>
              <w:rPr>
                <w:rFonts w:ascii="Times New Roman" w:eastAsia="Times New Roman" w:hAnsi="Times New Roman" w:cs="Times New Roman"/>
                <w:sz w:val="20"/>
                <w:szCs w:val="20"/>
                <w:lang w:eastAsia="en-GB"/>
              </w:rPr>
              <w:pPrChange w:id="270" w:author="Author">
                <w:pPr>
                  <w:pStyle w:val="ListParagraph"/>
                  <w:numPr>
                    <w:ilvl w:val="1"/>
                    <w:numId w:val="12"/>
                  </w:numPr>
                  <w:spacing w:after="0" w:line="240" w:lineRule="auto"/>
                  <w:ind w:left="387" w:firstLine="200"/>
                </w:pPr>
              </w:pPrChange>
            </w:pPr>
            <w:r w:rsidRPr="00855BB3">
              <w:rPr>
                <w:rFonts w:ascii="Times New Roman" w:eastAsia="Times New Roman" w:hAnsi="Times New Roman" w:cs="Times New Roman"/>
                <w:sz w:val="20"/>
                <w:szCs w:val="20"/>
                <w:lang w:eastAsia="en-GB"/>
              </w:rPr>
              <w:t>Based on this figure, run the calculation of the unwinding of discount rates that applied during year N</w:t>
            </w:r>
            <w:r w:rsidR="00E01FEE">
              <w:rPr>
                <w:rFonts w:ascii="Times New Roman" w:eastAsia="Times New Roman" w:hAnsi="Times New Roman" w:cs="Times New Roman"/>
                <w:sz w:val="20"/>
                <w:szCs w:val="20"/>
                <w:lang w:eastAsia="en-GB"/>
              </w:rPr>
              <w:t>.</w:t>
            </w:r>
          </w:p>
          <w:p w:rsidR="00626A71" w:rsidRPr="002466F7" w:rsidRDefault="00626A71" w:rsidP="001C230E">
            <w:pPr>
              <w:spacing w:after="0" w:line="240" w:lineRule="auto"/>
              <w:ind w:firstLineChars="100" w:firstLine="200"/>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w:t>
            </w:r>
          </w:p>
        </w:tc>
      </w:tr>
      <w:tr w:rsidR="00626A71" w:rsidRPr="002466F7" w:rsidTr="00334117">
        <w:tblPrEx>
          <w:tblW w:w="9214" w:type="dxa"/>
          <w:tblInd w:w="108" w:type="dxa"/>
          <w:tblPrExChange w:id="271" w:author="Author">
            <w:tblPrEx>
              <w:tblW w:w="9214" w:type="dxa"/>
              <w:tblInd w:w="108" w:type="dxa"/>
            </w:tblPrEx>
          </w:tblPrExChange>
        </w:tblPrEx>
        <w:trPr>
          <w:trHeight w:val="4060"/>
          <w:trPrChange w:id="272" w:author="Author">
            <w:trPr>
              <w:gridAfter w:val="0"/>
              <w:trHeight w:val="4060"/>
            </w:trPr>
          </w:trPrChange>
        </w:trPr>
        <w:tc>
          <w:tcPr>
            <w:tcW w:w="1439" w:type="dxa"/>
            <w:tcBorders>
              <w:top w:val="single" w:sz="4" w:space="0" w:color="auto"/>
              <w:left w:val="single" w:sz="4" w:space="0" w:color="auto"/>
              <w:bottom w:val="single" w:sz="4" w:space="0" w:color="auto"/>
              <w:right w:val="single" w:sz="4" w:space="0" w:color="auto"/>
            </w:tcBorders>
            <w:shd w:val="clear" w:color="auto" w:fill="auto"/>
            <w:hideMark/>
            <w:tcPrChange w:id="273" w:author="Author">
              <w:tcPr>
                <w:tcW w:w="1418" w:type="dxa"/>
                <w:gridSpan w:val="2"/>
                <w:tcBorders>
                  <w:top w:val="single" w:sz="4" w:space="0" w:color="auto"/>
                  <w:left w:val="single" w:sz="4" w:space="0" w:color="auto"/>
                  <w:bottom w:val="single" w:sz="4" w:space="0" w:color="auto"/>
                  <w:right w:val="single" w:sz="4" w:space="0" w:color="auto"/>
                </w:tcBorders>
                <w:shd w:val="clear" w:color="auto" w:fill="auto"/>
                <w:hideMark/>
              </w:tcPr>
            </w:tcPrChange>
          </w:tcPr>
          <w:p w:rsidR="00626A71" w:rsidRDefault="00626A71" w:rsidP="00626A71">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C0050</w:t>
            </w:r>
            <w:r w:rsidR="00E01FEE">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C0060/R0220</w:t>
            </w:r>
          </w:p>
          <w:p w:rsidR="00C55CFE" w:rsidRPr="002466F7" w:rsidRDefault="00C55CFE" w:rsidP="00626A71">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Pr="00D24FF5">
              <w:rPr>
                <w:rFonts w:ascii="Times New Roman" w:eastAsia="Times New Roman" w:hAnsi="Times New Roman" w:cs="Times New Roman"/>
                <w:sz w:val="20"/>
                <w:szCs w:val="20"/>
                <w:lang w:eastAsia="en-GB"/>
              </w:rPr>
              <w:t>AA8 and CC8</w:t>
            </w:r>
            <w:r>
              <w:rPr>
                <w:rFonts w:ascii="Times New Roman" w:eastAsia="Times New Roman" w:hAnsi="Times New Roman" w:cs="Times New Roman"/>
                <w:sz w:val="20"/>
                <w:szCs w:val="20"/>
                <w:lang w:eastAsia="en-GB"/>
              </w:rPr>
              <w:t>)</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Change w:id="274" w:author="Author">
              <w:tcPr>
                <w:tcW w:w="2340" w:type="dxa"/>
                <w:tcBorders>
                  <w:top w:val="single" w:sz="4" w:space="0" w:color="auto"/>
                  <w:left w:val="single" w:sz="4" w:space="0" w:color="auto"/>
                  <w:bottom w:val="single" w:sz="4" w:space="0" w:color="auto"/>
                  <w:right w:val="single" w:sz="4" w:space="0" w:color="auto"/>
                </w:tcBorders>
                <w:shd w:val="clear" w:color="auto" w:fill="auto"/>
                <w:hideMark/>
              </w:tcPr>
            </w:tcPrChange>
          </w:tcPr>
          <w:p w:rsidR="00626A71" w:rsidRPr="002466F7" w:rsidRDefault="00626A71" w:rsidP="00471B92">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Variation of </w:t>
            </w:r>
            <w:ins w:id="275" w:author="Author">
              <w:del w:id="276" w:author="Author">
                <w:r w:rsidR="006524FA" w:rsidRPr="006524FA" w:rsidDel="00471B92">
                  <w:rPr>
                    <w:rFonts w:ascii="Times New Roman" w:eastAsia="Times New Roman" w:hAnsi="Times New Roman" w:cs="Times New Roman"/>
                    <w:sz w:val="20"/>
                    <w:szCs w:val="20"/>
                    <w:lang w:eastAsia="en-GB"/>
                  </w:rPr>
                  <w:delText xml:space="preserve"> </w:delText>
                </w:r>
              </w:del>
              <w:r w:rsidR="006524FA" w:rsidRPr="006524FA">
                <w:rPr>
                  <w:rFonts w:ascii="Times New Roman" w:eastAsia="Times New Roman" w:hAnsi="Times New Roman" w:cs="Times New Roman"/>
                  <w:sz w:val="20"/>
                  <w:szCs w:val="20"/>
                  <w:lang w:eastAsia="en-GB"/>
                </w:rPr>
                <w:t>Best Estimate</w:t>
              </w:r>
            </w:ins>
            <w:del w:id="277" w:author="Author">
              <w:r w:rsidRPr="002466F7" w:rsidDel="006524FA">
                <w:rPr>
                  <w:rFonts w:ascii="Times New Roman" w:eastAsia="Times New Roman" w:hAnsi="Times New Roman" w:cs="Times New Roman"/>
                  <w:sz w:val="20"/>
                  <w:szCs w:val="20"/>
                  <w:lang w:eastAsia="en-GB"/>
                </w:rPr>
                <w:delText>BE</w:delText>
              </w:r>
            </w:del>
            <w:r w:rsidRPr="002466F7">
              <w:rPr>
                <w:rFonts w:ascii="Times New Roman" w:eastAsia="Times New Roman" w:hAnsi="Times New Roman" w:cs="Times New Roman"/>
                <w:sz w:val="20"/>
                <w:szCs w:val="20"/>
                <w:lang w:eastAsia="en-GB"/>
              </w:rPr>
              <w:t xml:space="preserve"> due to year N projected in and out flows - risks covered prior to period</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Change w:id="278" w:author="Author">
              <w:tcPr>
                <w:tcW w:w="5456" w:type="dxa"/>
                <w:tcBorders>
                  <w:top w:val="single" w:sz="4" w:space="0" w:color="auto"/>
                  <w:left w:val="single" w:sz="4" w:space="0" w:color="auto"/>
                  <w:bottom w:val="single" w:sz="4" w:space="0" w:color="auto"/>
                  <w:right w:val="single" w:sz="4" w:space="0" w:color="auto"/>
                </w:tcBorders>
                <w:shd w:val="clear" w:color="auto" w:fill="auto"/>
                <w:hideMark/>
              </w:tcPr>
            </w:tcPrChange>
          </w:tcPr>
          <w:p w:rsidR="00626A71" w:rsidRPr="002466F7" w:rsidRDefault="00626A71"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Premiums, claims, and surrenders that were forecasted on the Opening </w:t>
            </w:r>
            <w:ins w:id="279" w:author="Author">
              <w:del w:id="280" w:author="Author">
                <w:r w:rsidR="006524FA" w:rsidRPr="006524FA" w:rsidDel="00471B92">
                  <w:rPr>
                    <w:rFonts w:ascii="Times New Roman" w:eastAsia="Times New Roman" w:hAnsi="Times New Roman" w:cs="Times New Roman"/>
                    <w:sz w:val="20"/>
                    <w:szCs w:val="20"/>
                    <w:lang w:eastAsia="en-GB"/>
                  </w:rPr>
                  <w:delText xml:space="preserve"> </w:delText>
                </w:r>
              </w:del>
              <w:r w:rsidR="006524FA" w:rsidRPr="006524FA">
                <w:rPr>
                  <w:rFonts w:ascii="Times New Roman" w:eastAsia="Times New Roman" w:hAnsi="Times New Roman" w:cs="Times New Roman"/>
                  <w:sz w:val="20"/>
                  <w:szCs w:val="20"/>
                  <w:lang w:eastAsia="en-GB"/>
                </w:rPr>
                <w:t>Best Estimate</w:t>
              </w:r>
            </w:ins>
            <w:del w:id="281" w:author="Author">
              <w:r w:rsidRPr="002466F7" w:rsidDel="006524FA">
                <w:rPr>
                  <w:rFonts w:ascii="Times New Roman" w:eastAsia="Times New Roman" w:hAnsi="Times New Roman" w:cs="Times New Roman"/>
                  <w:sz w:val="20"/>
                  <w:szCs w:val="20"/>
                  <w:lang w:eastAsia="en-GB"/>
                </w:rPr>
                <w:delText>BE</w:delText>
              </w:r>
            </w:del>
            <w:r w:rsidRPr="002466F7">
              <w:rPr>
                <w:rFonts w:ascii="Times New Roman" w:eastAsia="Times New Roman" w:hAnsi="Times New Roman" w:cs="Times New Roman"/>
                <w:sz w:val="20"/>
                <w:szCs w:val="20"/>
                <w:lang w:eastAsia="en-GB"/>
              </w:rPr>
              <w:t xml:space="preserve"> (related to risks covered prior to period) as to be paid during the year, will not be in the closing </w:t>
            </w:r>
            <w:ins w:id="282" w:author="Author">
              <w:del w:id="283" w:author="Author">
                <w:r w:rsidR="006524FA" w:rsidRPr="006524FA" w:rsidDel="00471B92">
                  <w:rPr>
                    <w:rFonts w:ascii="Times New Roman" w:eastAsia="Times New Roman" w:hAnsi="Times New Roman" w:cs="Times New Roman"/>
                    <w:sz w:val="20"/>
                    <w:szCs w:val="20"/>
                    <w:lang w:eastAsia="en-GB"/>
                  </w:rPr>
                  <w:delText xml:space="preserve"> </w:delText>
                </w:r>
              </w:del>
              <w:r w:rsidR="006524FA" w:rsidRPr="006524FA">
                <w:rPr>
                  <w:rFonts w:ascii="Times New Roman" w:eastAsia="Times New Roman" w:hAnsi="Times New Roman" w:cs="Times New Roman"/>
                  <w:sz w:val="20"/>
                  <w:szCs w:val="20"/>
                  <w:lang w:eastAsia="en-GB"/>
                </w:rPr>
                <w:t>Best Estimate</w:t>
              </w:r>
            </w:ins>
            <w:del w:id="284" w:author="Author">
              <w:r w:rsidRPr="002466F7" w:rsidDel="006524FA">
                <w:rPr>
                  <w:rFonts w:ascii="Times New Roman" w:eastAsia="Times New Roman" w:hAnsi="Times New Roman" w:cs="Times New Roman"/>
                  <w:sz w:val="20"/>
                  <w:szCs w:val="20"/>
                  <w:lang w:eastAsia="en-GB"/>
                </w:rPr>
                <w:delText>BE</w:delText>
              </w:r>
            </w:del>
            <w:r w:rsidRPr="002466F7">
              <w:rPr>
                <w:rFonts w:ascii="Times New Roman" w:eastAsia="Times New Roman" w:hAnsi="Times New Roman" w:cs="Times New Roman"/>
                <w:sz w:val="20"/>
                <w:szCs w:val="20"/>
                <w:lang w:eastAsia="en-GB"/>
              </w:rPr>
              <w:t xml:space="preserve"> anymore as they would have been paid / received during the year.</w:t>
            </w:r>
          </w:p>
          <w:p w:rsidR="00626A71" w:rsidRPr="002466F7" w:rsidRDefault="00626A71"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A neutralization adjustment has thus to be performed.</w:t>
            </w:r>
          </w:p>
          <w:p w:rsidR="00626A71" w:rsidRPr="002466F7" w:rsidRDefault="00626A71"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w:t>
            </w:r>
          </w:p>
          <w:p w:rsidR="00626A71" w:rsidRPr="002466F7" w:rsidRDefault="00626A71"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In order to isolate this adjustment, the calculation may be as follows :</w:t>
            </w:r>
          </w:p>
          <w:p w:rsidR="00626A71" w:rsidRPr="00855BB3" w:rsidRDefault="00626A71" w:rsidP="00334117">
            <w:pPr>
              <w:pStyle w:val="ListParagraph"/>
              <w:numPr>
                <w:ilvl w:val="2"/>
                <w:numId w:val="17"/>
              </w:numPr>
              <w:spacing w:after="0" w:line="240" w:lineRule="auto"/>
              <w:ind w:left="670"/>
              <w:rPr>
                <w:rFonts w:ascii="Times New Roman" w:eastAsia="Times New Roman" w:hAnsi="Times New Roman" w:cs="Times New Roman"/>
                <w:sz w:val="20"/>
                <w:szCs w:val="20"/>
                <w:lang w:eastAsia="en-GB"/>
              </w:rPr>
              <w:pPrChange w:id="285" w:author="Author">
                <w:pPr>
                  <w:pStyle w:val="ListParagraph"/>
                  <w:numPr>
                    <w:ilvl w:val="2"/>
                    <w:numId w:val="17"/>
                  </w:numPr>
                  <w:spacing w:after="0" w:line="240" w:lineRule="auto"/>
                  <w:ind w:left="2160" w:hanging="360"/>
                </w:pPr>
              </w:pPrChange>
            </w:pPr>
            <w:r w:rsidRPr="00855BB3">
              <w:rPr>
                <w:rFonts w:ascii="Times New Roman" w:eastAsia="Times New Roman" w:hAnsi="Times New Roman" w:cs="Times New Roman"/>
                <w:sz w:val="20"/>
                <w:szCs w:val="20"/>
                <w:lang w:eastAsia="en-GB"/>
              </w:rPr>
              <w:t xml:space="preserve">Consider part of the Opening </w:t>
            </w:r>
            <w:ins w:id="286" w:author="Author">
              <w:del w:id="287" w:author="Author">
                <w:r w:rsidR="006524FA" w:rsidRPr="006524FA" w:rsidDel="00471B92">
                  <w:rPr>
                    <w:rFonts w:ascii="Times New Roman" w:eastAsia="Times New Roman" w:hAnsi="Times New Roman" w:cs="Times New Roman"/>
                    <w:sz w:val="20"/>
                    <w:szCs w:val="20"/>
                    <w:lang w:eastAsia="en-GB"/>
                  </w:rPr>
                  <w:delText xml:space="preserve"> </w:delText>
                </w:r>
              </w:del>
              <w:r w:rsidR="006524FA" w:rsidRPr="006524FA">
                <w:rPr>
                  <w:rFonts w:ascii="Times New Roman" w:eastAsia="Times New Roman" w:hAnsi="Times New Roman" w:cs="Times New Roman"/>
                  <w:sz w:val="20"/>
                  <w:szCs w:val="20"/>
                  <w:lang w:eastAsia="en-GB"/>
                </w:rPr>
                <w:t>Best Estimate</w:t>
              </w:r>
            </w:ins>
            <w:del w:id="288" w:author="Author">
              <w:r w:rsidRPr="00855BB3" w:rsidDel="006524FA">
                <w:rPr>
                  <w:rFonts w:ascii="Times New Roman" w:eastAsia="Times New Roman" w:hAnsi="Times New Roman" w:cs="Times New Roman"/>
                  <w:sz w:val="20"/>
                  <w:szCs w:val="20"/>
                  <w:lang w:eastAsia="en-GB"/>
                </w:rPr>
                <w:delText>BE</w:delText>
              </w:r>
            </w:del>
            <w:r w:rsidRPr="00855BB3">
              <w:rPr>
                <w:rFonts w:ascii="Times New Roman" w:eastAsia="Times New Roman" w:hAnsi="Times New Roman" w:cs="Times New Roman"/>
                <w:sz w:val="20"/>
                <w:szCs w:val="20"/>
                <w:lang w:eastAsia="en-GB"/>
              </w:rPr>
              <w:t xml:space="preserve"> related to risks covered prior to period, i.e. Opening </w:t>
            </w:r>
            <w:del w:id="289" w:author="Author">
              <w:r w:rsidRPr="00855BB3" w:rsidDel="006524FA">
                <w:rPr>
                  <w:rFonts w:ascii="Times New Roman" w:eastAsia="Times New Roman" w:hAnsi="Times New Roman" w:cs="Times New Roman"/>
                  <w:sz w:val="20"/>
                  <w:szCs w:val="20"/>
                  <w:lang w:eastAsia="en-GB"/>
                </w:rPr>
                <w:delText>BE</w:delText>
              </w:r>
            </w:del>
            <w:ins w:id="290" w:author="Author">
              <w:del w:id="291" w:author="Author">
                <w:r w:rsidR="006524FA" w:rsidRPr="006524FA" w:rsidDel="00471B92">
                  <w:rPr>
                    <w:rFonts w:ascii="Times New Roman" w:eastAsia="Times New Roman" w:hAnsi="Times New Roman" w:cs="Times New Roman"/>
                    <w:sz w:val="20"/>
                    <w:szCs w:val="20"/>
                    <w:lang w:eastAsia="en-GB"/>
                  </w:rPr>
                  <w:delText xml:space="preserve"> </w:delText>
                </w:r>
              </w:del>
              <w:r w:rsidR="006524FA" w:rsidRPr="006524FA">
                <w:rPr>
                  <w:rFonts w:ascii="Times New Roman" w:eastAsia="Times New Roman" w:hAnsi="Times New Roman" w:cs="Times New Roman"/>
                  <w:sz w:val="20"/>
                  <w:szCs w:val="20"/>
                  <w:lang w:eastAsia="en-GB"/>
                </w:rPr>
                <w:t>Best Estimate</w:t>
              </w:r>
            </w:ins>
            <w:r w:rsidRPr="00855BB3">
              <w:rPr>
                <w:rFonts w:ascii="Times New Roman" w:eastAsia="Times New Roman" w:hAnsi="Times New Roman" w:cs="Times New Roman"/>
                <w:sz w:val="20"/>
                <w:szCs w:val="20"/>
                <w:lang w:eastAsia="en-GB"/>
              </w:rPr>
              <w:t xml:space="preserve"> excluding Premiums provisions</w:t>
            </w:r>
            <w:r w:rsidR="00E01FEE">
              <w:rPr>
                <w:rFonts w:ascii="Times New Roman" w:eastAsia="Times New Roman" w:hAnsi="Times New Roman" w:cs="Times New Roman"/>
                <w:sz w:val="20"/>
                <w:szCs w:val="20"/>
                <w:lang w:eastAsia="en-GB"/>
              </w:rPr>
              <w:t>;</w:t>
            </w:r>
            <w:r w:rsidRPr="00855BB3">
              <w:rPr>
                <w:rFonts w:ascii="Times New Roman" w:eastAsia="Times New Roman" w:hAnsi="Times New Roman" w:cs="Times New Roman"/>
                <w:sz w:val="20"/>
                <w:szCs w:val="20"/>
                <w:lang w:eastAsia="en-GB"/>
              </w:rPr>
              <w:t xml:space="preserve"> </w:t>
            </w:r>
          </w:p>
          <w:p w:rsidR="00626A71" w:rsidRPr="00855BB3" w:rsidRDefault="00626A71" w:rsidP="00334117">
            <w:pPr>
              <w:pStyle w:val="ListParagraph"/>
              <w:numPr>
                <w:ilvl w:val="2"/>
                <w:numId w:val="17"/>
              </w:numPr>
              <w:spacing w:after="0" w:line="240" w:lineRule="auto"/>
              <w:ind w:left="670"/>
              <w:rPr>
                <w:rFonts w:ascii="Times New Roman" w:eastAsia="Times New Roman" w:hAnsi="Times New Roman" w:cs="Times New Roman"/>
                <w:sz w:val="20"/>
                <w:szCs w:val="20"/>
                <w:lang w:eastAsia="en-GB"/>
              </w:rPr>
              <w:pPrChange w:id="292" w:author="Author">
                <w:pPr>
                  <w:pStyle w:val="ListParagraph"/>
                  <w:numPr>
                    <w:ilvl w:val="2"/>
                    <w:numId w:val="17"/>
                  </w:numPr>
                  <w:spacing w:after="0" w:line="240" w:lineRule="auto"/>
                  <w:ind w:left="2160" w:hanging="360"/>
                </w:pPr>
              </w:pPrChange>
            </w:pPr>
            <w:r w:rsidRPr="00855BB3">
              <w:rPr>
                <w:rFonts w:ascii="Times New Roman" w:eastAsia="Times New Roman" w:hAnsi="Times New Roman" w:cs="Times New Roman"/>
                <w:sz w:val="20"/>
                <w:szCs w:val="20"/>
                <w:lang w:eastAsia="en-GB"/>
              </w:rPr>
              <w:t xml:space="preserve">Isolate the amount of cash flows (cash in minus cash out) that were projected within this opening </w:t>
            </w:r>
            <w:ins w:id="293" w:author="Author">
              <w:del w:id="294" w:author="Author">
                <w:r w:rsidR="006524FA" w:rsidRPr="006524FA" w:rsidDel="00471B92">
                  <w:rPr>
                    <w:rFonts w:ascii="Times New Roman" w:eastAsia="Times New Roman" w:hAnsi="Times New Roman" w:cs="Times New Roman"/>
                    <w:sz w:val="20"/>
                    <w:szCs w:val="20"/>
                    <w:lang w:eastAsia="en-GB"/>
                  </w:rPr>
                  <w:delText xml:space="preserve"> </w:delText>
                </w:r>
              </w:del>
              <w:r w:rsidR="006524FA" w:rsidRPr="006524FA">
                <w:rPr>
                  <w:rFonts w:ascii="Times New Roman" w:eastAsia="Times New Roman" w:hAnsi="Times New Roman" w:cs="Times New Roman"/>
                  <w:sz w:val="20"/>
                  <w:szCs w:val="20"/>
                  <w:lang w:eastAsia="en-GB"/>
                </w:rPr>
                <w:t>Best Estimate</w:t>
              </w:r>
            </w:ins>
            <w:del w:id="295" w:author="Author">
              <w:r w:rsidRPr="00855BB3" w:rsidDel="006524FA">
                <w:rPr>
                  <w:rFonts w:ascii="Times New Roman" w:eastAsia="Times New Roman" w:hAnsi="Times New Roman" w:cs="Times New Roman"/>
                  <w:sz w:val="20"/>
                  <w:szCs w:val="20"/>
                  <w:lang w:eastAsia="en-GB"/>
                </w:rPr>
                <w:delText>BE</w:delText>
              </w:r>
            </w:del>
            <w:r w:rsidRPr="00855BB3">
              <w:rPr>
                <w:rFonts w:ascii="Times New Roman" w:eastAsia="Times New Roman" w:hAnsi="Times New Roman" w:cs="Times New Roman"/>
                <w:sz w:val="20"/>
                <w:szCs w:val="20"/>
                <w:lang w:eastAsia="en-GB"/>
              </w:rPr>
              <w:t xml:space="preserve"> for the period considered</w:t>
            </w:r>
            <w:r w:rsidR="00E01FEE">
              <w:rPr>
                <w:rFonts w:ascii="Times New Roman" w:eastAsia="Times New Roman" w:hAnsi="Times New Roman" w:cs="Times New Roman"/>
                <w:sz w:val="20"/>
                <w:szCs w:val="20"/>
                <w:lang w:eastAsia="en-GB"/>
              </w:rPr>
              <w:t>;</w:t>
            </w:r>
          </w:p>
          <w:p w:rsidR="00626A71" w:rsidRPr="00855BB3" w:rsidRDefault="00626A71" w:rsidP="00334117">
            <w:pPr>
              <w:pStyle w:val="ListParagraph"/>
              <w:numPr>
                <w:ilvl w:val="2"/>
                <w:numId w:val="17"/>
              </w:numPr>
              <w:spacing w:after="0" w:line="240" w:lineRule="auto"/>
              <w:ind w:left="670"/>
              <w:rPr>
                <w:rFonts w:ascii="Times New Roman" w:eastAsia="Times New Roman" w:hAnsi="Times New Roman" w:cs="Times New Roman"/>
                <w:sz w:val="20"/>
                <w:szCs w:val="20"/>
                <w:lang w:eastAsia="en-GB"/>
              </w:rPr>
              <w:pPrChange w:id="296" w:author="Author">
                <w:pPr>
                  <w:pStyle w:val="ListParagraph"/>
                  <w:numPr>
                    <w:ilvl w:val="2"/>
                    <w:numId w:val="17"/>
                  </w:numPr>
                  <w:spacing w:after="0" w:line="240" w:lineRule="auto"/>
                  <w:ind w:left="2160" w:hanging="360"/>
                </w:pPr>
              </w:pPrChange>
            </w:pPr>
            <w:r w:rsidRPr="00855BB3">
              <w:rPr>
                <w:rFonts w:ascii="Times New Roman" w:eastAsia="Times New Roman" w:hAnsi="Times New Roman" w:cs="Times New Roman"/>
                <w:sz w:val="20"/>
                <w:szCs w:val="20"/>
                <w:lang w:eastAsia="en-GB"/>
              </w:rPr>
              <w:t xml:space="preserve">This isolated amount of cash flow </w:t>
            </w:r>
            <w:r w:rsidR="00F8491A" w:rsidRPr="00855BB3">
              <w:rPr>
                <w:rFonts w:ascii="Times New Roman" w:eastAsia="Times New Roman" w:hAnsi="Times New Roman" w:cs="Times New Roman"/>
                <w:sz w:val="20"/>
                <w:szCs w:val="20"/>
                <w:lang w:eastAsia="en-GB"/>
              </w:rPr>
              <w:t>shall</w:t>
            </w:r>
            <w:r w:rsidRPr="00855BB3">
              <w:rPr>
                <w:rFonts w:ascii="Times New Roman" w:eastAsia="Times New Roman" w:hAnsi="Times New Roman" w:cs="Times New Roman"/>
                <w:sz w:val="20"/>
                <w:szCs w:val="20"/>
                <w:lang w:eastAsia="en-GB"/>
              </w:rPr>
              <w:t xml:space="preserve"> come in addition to Opening </w:t>
            </w:r>
            <w:ins w:id="297" w:author="Author">
              <w:del w:id="298" w:author="Author">
                <w:r w:rsidR="006524FA" w:rsidRPr="006524FA" w:rsidDel="00471B92">
                  <w:rPr>
                    <w:rFonts w:ascii="Times New Roman" w:eastAsia="Times New Roman" w:hAnsi="Times New Roman" w:cs="Times New Roman"/>
                    <w:sz w:val="20"/>
                    <w:szCs w:val="20"/>
                    <w:lang w:eastAsia="en-GB"/>
                  </w:rPr>
                  <w:delText xml:space="preserve"> </w:delText>
                </w:r>
              </w:del>
              <w:r w:rsidR="006524FA" w:rsidRPr="006524FA">
                <w:rPr>
                  <w:rFonts w:ascii="Times New Roman" w:eastAsia="Times New Roman" w:hAnsi="Times New Roman" w:cs="Times New Roman"/>
                  <w:sz w:val="20"/>
                  <w:szCs w:val="20"/>
                  <w:lang w:eastAsia="en-GB"/>
                </w:rPr>
                <w:t>Best Estimate</w:t>
              </w:r>
            </w:ins>
            <w:del w:id="299" w:author="Author">
              <w:r w:rsidRPr="00855BB3" w:rsidDel="006524FA">
                <w:rPr>
                  <w:rFonts w:ascii="Times New Roman" w:eastAsia="Times New Roman" w:hAnsi="Times New Roman" w:cs="Times New Roman"/>
                  <w:sz w:val="20"/>
                  <w:szCs w:val="20"/>
                  <w:lang w:eastAsia="en-GB"/>
                </w:rPr>
                <w:delText>BE</w:delText>
              </w:r>
            </w:del>
            <w:r w:rsidRPr="00855BB3">
              <w:rPr>
                <w:rFonts w:ascii="Times New Roman" w:eastAsia="Times New Roman" w:hAnsi="Times New Roman" w:cs="Times New Roman"/>
                <w:sz w:val="20"/>
                <w:szCs w:val="20"/>
                <w:lang w:eastAsia="en-GB"/>
              </w:rPr>
              <w:t xml:space="preserve"> (for neutrali</w:t>
            </w:r>
            <w:r w:rsidR="00E01FEE">
              <w:rPr>
                <w:rFonts w:ascii="Times New Roman" w:eastAsia="Times New Roman" w:hAnsi="Times New Roman" w:cs="Times New Roman"/>
                <w:sz w:val="20"/>
                <w:szCs w:val="20"/>
                <w:lang w:eastAsia="en-GB"/>
              </w:rPr>
              <w:t>s</w:t>
            </w:r>
            <w:r w:rsidRPr="00855BB3">
              <w:rPr>
                <w:rFonts w:ascii="Times New Roman" w:eastAsia="Times New Roman" w:hAnsi="Times New Roman" w:cs="Times New Roman"/>
                <w:sz w:val="20"/>
                <w:szCs w:val="20"/>
                <w:lang w:eastAsia="en-GB"/>
              </w:rPr>
              <w:t xml:space="preserve">ation effect) – and be filled in cell </w:t>
            </w:r>
            <w:r w:rsidR="00FC1A45" w:rsidRPr="00855BB3">
              <w:rPr>
                <w:rFonts w:ascii="Times New Roman" w:eastAsia="Times New Roman" w:hAnsi="Times New Roman" w:cs="Times New Roman"/>
                <w:sz w:val="20"/>
                <w:szCs w:val="20"/>
                <w:lang w:eastAsia="en-GB"/>
              </w:rPr>
              <w:t>C0050 and C0060/R0220</w:t>
            </w:r>
            <w:r w:rsidR="00E01FEE">
              <w:rPr>
                <w:rFonts w:ascii="Times New Roman" w:eastAsia="Times New Roman" w:hAnsi="Times New Roman" w:cs="Times New Roman"/>
                <w:sz w:val="20"/>
                <w:szCs w:val="20"/>
                <w:lang w:eastAsia="en-GB"/>
              </w:rPr>
              <w:t>.</w:t>
            </w:r>
          </w:p>
        </w:tc>
      </w:tr>
      <w:tr w:rsidR="00626A71" w:rsidRPr="002466F7" w:rsidTr="00334117">
        <w:tblPrEx>
          <w:tblW w:w="9214" w:type="dxa"/>
          <w:tblInd w:w="108" w:type="dxa"/>
          <w:tblPrExChange w:id="300" w:author="Author">
            <w:tblPrEx>
              <w:tblW w:w="9214" w:type="dxa"/>
              <w:tblInd w:w="108" w:type="dxa"/>
            </w:tblPrEx>
          </w:tblPrExChange>
        </w:tblPrEx>
        <w:trPr>
          <w:trHeight w:val="1665"/>
          <w:trPrChange w:id="301" w:author="Author">
            <w:trPr>
              <w:gridAfter w:val="0"/>
              <w:trHeight w:val="1665"/>
            </w:trPr>
          </w:trPrChange>
        </w:trPr>
        <w:tc>
          <w:tcPr>
            <w:tcW w:w="1439" w:type="dxa"/>
            <w:tcBorders>
              <w:top w:val="single" w:sz="4" w:space="0" w:color="auto"/>
              <w:left w:val="single" w:sz="4" w:space="0" w:color="auto"/>
              <w:bottom w:val="single" w:sz="4" w:space="0" w:color="auto"/>
              <w:right w:val="single" w:sz="4" w:space="0" w:color="auto"/>
            </w:tcBorders>
            <w:shd w:val="clear" w:color="auto" w:fill="auto"/>
            <w:hideMark/>
            <w:tcPrChange w:id="302" w:author="Author">
              <w:tcPr>
                <w:tcW w:w="1418" w:type="dxa"/>
                <w:gridSpan w:val="2"/>
                <w:tcBorders>
                  <w:top w:val="single" w:sz="4" w:space="0" w:color="auto"/>
                  <w:left w:val="single" w:sz="4" w:space="0" w:color="auto"/>
                  <w:bottom w:val="single" w:sz="4" w:space="0" w:color="auto"/>
                  <w:right w:val="single" w:sz="4" w:space="0" w:color="auto"/>
                </w:tcBorders>
                <w:shd w:val="clear" w:color="auto" w:fill="auto"/>
                <w:hideMark/>
              </w:tcPr>
            </w:tcPrChange>
          </w:tcPr>
          <w:p w:rsidR="00626A71" w:rsidRDefault="00626A71" w:rsidP="00626A71">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C0050</w:t>
            </w:r>
            <w:r w:rsidR="00E01FEE">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C0060/R0230</w:t>
            </w:r>
          </w:p>
          <w:p w:rsidR="00C55CFE" w:rsidRPr="002466F7" w:rsidRDefault="00C55CFE" w:rsidP="00626A71">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Pr="00D24FF5">
              <w:rPr>
                <w:rFonts w:ascii="Times New Roman" w:eastAsia="Times New Roman" w:hAnsi="Times New Roman" w:cs="Times New Roman"/>
                <w:sz w:val="20"/>
                <w:szCs w:val="20"/>
                <w:lang w:eastAsia="en-GB"/>
              </w:rPr>
              <w:t>AA9 and CC9</w:t>
            </w:r>
            <w:r>
              <w:rPr>
                <w:rFonts w:ascii="Times New Roman" w:eastAsia="Times New Roman" w:hAnsi="Times New Roman" w:cs="Times New Roman"/>
                <w:sz w:val="20"/>
                <w:szCs w:val="20"/>
                <w:lang w:eastAsia="en-GB"/>
              </w:rPr>
              <w:t>)</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Change w:id="303" w:author="Author">
              <w:tcPr>
                <w:tcW w:w="2340" w:type="dxa"/>
                <w:tcBorders>
                  <w:top w:val="single" w:sz="4" w:space="0" w:color="auto"/>
                  <w:left w:val="single" w:sz="4" w:space="0" w:color="auto"/>
                  <w:bottom w:val="single" w:sz="4" w:space="0" w:color="auto"/>
                  <w:right w:val="single" w:sz="4" w:space="0" w:color="auto"/>
                </w:tcBorders>
                <w:shd w:val="clear" w:color="auto" w:fill="auto"/>
                <w:hideMark/>
              </w:tcPr>
            </w:tcPrChange>
          </w:tcPr>
          <w:p w:rsidR="00626A71" w:rsidRPr="002466F7" w:rsidRDefault="00626A71" w:rsidP="00471B92">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Variation of </w:t>
            </w:r>
            <w:ins w:id="304" w:author="Author">
              <w:del w:id="305" w:author="Author">
                <w:r w:rsidR="006524FA" w:rsidRPr="006524FA" w:rsidDel="00471B92">
                  <w:rPr>
                    <w:rFonts w:ascii="Times New Roman" w:eastAsia="Times New Roman" w:hAnsi="Times New Roman" w:cs="Times New Roman"/>
                    <w:sz w:val="20"/>
                    <w:szCs w:val="20"/>
                    <w:lang w:eastAsia="en-GB"/>
                  </w:rPr>
                  <w:delText xml:space="preserve"> </w:delText>
                </w:r>
              </w:del>
              <w:r w:rsidR="006524FA" w:rsidRPr="006524FA">
                <w:rPr>
                  <w:rFonts w:ascii="Times New Roman" w:eastAsia="Times New Roman" w:hAnsi="Times New Roman" w:cs="Times New Roman"/>
                  <w:sz w:val="20"/>
                  <w:szCs w:val="20"/>
                  <w:lang w:eastAsia="en-GB"/>
                </w:rPr>
                <w:t>Best Estimate</w:t>
              </w:r>
            </w:ins>
            <w:del w:id="306" w:author="Author">
              <w:r w:rsidRPr="002466F7" w:rsidDel="006524FA">
                <w:rPr>
                  <w:rFonts w:ascii="Times New Roman" w:eastAsia="Times New Roman" w:hAnsi="Times New Roman" w:cs="Times New Roman"/>
                  <w:sz w:val="20"/>
                  <w:szCs w:val="20"/>
                  <w:lang w:eastAsia="en-GB"/>
                </w:rPr>
                <w:delText>BE</w:delText>
              </w:r>
            </w:del>
            <w:r w:rsidRPr="002466F7">
              <w:rPr>
                <w:rFonts w:ascii="Times New Roman" w:eastAsia="Times New Roman" w:hAnsi="Times New Roman" w:cs="Times New Roman"/>
                <w:sz w:val="20"/>
                <w:szCs w:val="20"/>
                <w:lang w:eastAsia="en-GB"/>
              </w:rPr>
              <w:t xml:space="preserve"> due to </w:t>
            </w:r>
            <w:r>
              <w:rPr>
                <w:rFonts w:ascii="Times New Roman" w:eastAsia="Times New Roman" w:hAnsi="Times New Roman" w:cs="Times New Roman"/>
                <w:sz w:val="20"/>
                <w:szCs w:val="20"/>
                <w:lang w:eastAsia="en-GB"/>
              </w:rPr>
              <w:t>experience</w:t>
            </w:r>
            <w:r w:rsidRPr="002466F7">
              <w:rPr>
                <w:rFonts w:ascii="Times New Roman" w:eastAsia="Times New Roman" w:hAnsi="Times New Roman" w:cs="Times New Roman"/>
                <w:sz w:val="20"/>
                <w:szCs w:val="20"/>
                <w:lang w:eastAsia="en-GB"/>
              </w:rPr>
              <w:t xml:space="preserve"> risks covered prior to period</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Change w:id="307" w:author="Author">
              <w:tcPr>
                <w:tcW w:w="5456" w:type="dxa"/>
                <w:tcBorders>
                  <w:top w:val="single" w:sz="4" w:space="0" w:color="auto"/>
                  <w:left w:val="single" w:sz="4" w:space="0" w:color="auto"/>
                  <w:bottom w:val="single" w:sz="4" w:space="0" w:color="auto"/>
                  <w:right w:val="single" w:sz="4" w:space="0" w:color="auto"/>
                </w:tcBorders>
                <w:shd w:val="clear" w:color="auto" w:fill="auto"/>
                <w:hideMark/>
              </w:tcPr>
            </w:tcPrChange>
          </w:tcPr>
          <w:p w:rsidR="00626A71" w:rsidRPr="002466F7" w:rsidRDefault="00626A71"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The variation of </w:t>
            </w:r>
            <w:ins w:id="308" w:author="Author">
              <w:del w:id="309" w:author="Author">
                <w:r w:rsidR="006524FA" w:rsidRPr="006524FA" w:rsidDel="00471B92">
                  <w:rPr>
                    <w:rFonts w:ascii="Times New Roman" w:eastAsia="Times New Roman" w:hAnsi="Times New Roman" w:cs="Times New Roman"/>
                    <w:sz w:val="20"/>
                    <w:szCs w:val="20"/>
                    <w:lang w:eastAsia="en-GB"/>
                  </w:rPr>
                  <w:delText xml:space="preserve"> </w:delText>
                </w:r>
              </w:del>
              <w:r w:rsidR="006524FA" w:rsidRPr="006524FA">
                <w:rPr>
                  <w:rFonts w:ascii="Times New Roman" w:eastAsia="Times New Roman" w:hAnsi="Times New Roman" w:cs="Times New Roman"/>
                  <w:sz w:val="20"/>
                  <w:szCs w:val="20"/>
                  <w:lang w:eastAsia="en-GB"/>
                </w:rPr>
                <w:t>Best Estimate</w:t>
              </w:r>
            </w:ins>
            <w:del w:id="310" w:author="Author">
              <w:r w:rsidRPr="002466F7" w:rsidDel="006524FA">
                <w:rPr>
                  <w:rFonts w:ascii="Times New Roman" w:eastAsia="Times New Roman" w:hAnsi="Times New Roman" w:cs="Times New Roman"/>
                  <w:sz w:val="20"/>
                  <w:szCs w:val="20"/>
                  <w:lang w:eastAsia="en-GB"/>
                </w:rPr>
                <w:delText>BE</w:delText>
              </w:r>
            </w:del>
            <w:r w:rsidRPr="002466F7">
              <w:rPr>
                <w:rFonts w:ascii="Times New Roman" w:eastAsia="Times New Roman" w:hAnsi="Times New Roman" w:cs="Times New Roman"/>
                <w:sz w:val="20"/>
                <w:szCs w:val="20"/>
                <w:lang w:eastAsia="en-GB"/>
              </w:rPr>
              <w:t xml:space="preserve"> captured here </w:t>
            </w:r>
            <w:r w:rsidR="00F8491A">
              <w:rPr>
                <w:rFonts w:ascii="Times New Roman" w:eastAsia="Times New Roman" w:hAnsi="Times New Roman" w:cs="Times New Roman"/>
                <w:sz w:val="20"/>
                <w:szCs w:val="20"/>
                <w:lang w:eastAsia="en-GB"/>
              </w:rPr>
              <w:t>shall</w:t>
            </w:r>
            <w:r w:rsidRPr="002466F7">
              <w:rPr>
                <w:rFonts w:ascii="Times New Roman" w:eastAsia="Times New Roman" w:hAnsi="Times New Roman" w:cs="Times New Roman"/>
                <w:sz w:val="20"/>
                <w:szCs w:val="20"/>
                <w:lang w:eastAsia="en-GB"/>
              </w:rPr>
              <w:t xml:space="preserve"> strictly relate to the strict realisation of cash flows when compared to the cash flows that were projected</w:t>
            </w:r>
            <w:r w:rsidR="00E01FEE">
              <w:rPr>
                <w:rFonts w:ascii="Times New Roman" w:eastAsia="Times New Roman" w:hAnsi="Times New Roman" w:cs="Times New Roman"/>
                <w:sz w:val="20"/>
                <w:szCs w:val="20"/>
                <w:lang w:eastAsia="en-GB"/>
              </w:rPr>
              <w:t>.</w:t>
            </w:r>
          </w:p>
          <w:p w:rsidR="000A36BD" w:rsidRPr="00855BB3" w:rsidRDefault="00626A71" w:rsidP="00792C1B">
            <w:pPr>
              <w:spacing w:after="0" w:line="240" w:lineRule="auto"/>
              <w:rPr>
                <w:rFonts w:ascii="Times New Roman" w:eastAsia="Times New Roman" w:hAnsi="Times New Roman" w:cs="Times New Roman"/>
                <w:sz w:val="20"/>
                <w:szCs w:val="20"/>
                <w:highlight w:val="cyan"/>
                <w:lang w:eastAsia="en-GB"/>
              </w:rPr>
            </w:pPr>
            <w:r w:rsidRPr="002466F7">
              <w:rPr>
                <w:rFonts w:ascii="Times New Roman" w:eastAsia="Times New Roman" w:hAnsi="Times New Roman" w:cs="Times New Roman"/>
                <w:sz w:val="20"/>
                <w:szCs w:val="20"/>
                <w:lang w:eastAsia="en-GB"/>
              </w:rPr>
              <w:t xml:space="preserve">For calculation purposes, and in case on </w:t>
            </w:r>
            <w:r w:rsidR="00C55CFE" w:rsidRPr="002466F7">
              <w:rPr>
                <w:rFonts w:ascii="Times New Roman" w:eastAsia="Times New Roman" w:hAnsi="Times New Roman" w:cs="Times New Roman"/>
                <w:sz w:val="20"/>
                <w:szCs w:val="20"/>
                <w:lang w:eastAsia="en-GB"/>
              </w:rPr>
              <w:t>non-availability</w:t>
            </w:r>
            <w:r w:rsidRPr="002466F7">
              <w:rPr>
                <w:rFonts w:ascii="Times New Roman" w:eastAsia="Times New Roman" w:hAnsi="Times New Roman" w:cs="Times New Roman"/>
                <w:sz w:val="20"/>
                <w:szCs w:val="20"/>
                <w:lang w:eastAsia="en-GB"/>
              </w:rPr>
              <w:t xml:space="preserve"> of information of reali</w:t>
            </w:r>
            <w:r w:rsidR="00E01FEE">
              <w:rPr>
                <w:rFonts w:ascii="Times New Roman" w:eastAsia="Times New Roman" w:hAnsi="Times New Roman" w:cs="Times New Roman"/>
                <w:sz w:val="20"/>
                <w:szCs w:val="20"/>
                <w:lang w:eastAsia="en-GB"/>
              </w:rPr>
              <w:t>s</w:t>
            </w:r>
            <w:r w:rsidRPr="002466F7">
              <w:rPr>
                <w:rFonts w:ascii="Times New Roman" w:eastAsia="Times New Roman" w:hAnsi="Times New Roman" w:cs="Times New Roman"/>
                <w:sz w:val="20"/>
                <w:szCs w:val="20"/>
                <w:lang w:eastAsia="en-GB"/>
              </w:rPr>
              <w:t>ed cash flows, the variation due to experience may be calculated</w:t>
            </w:r>
            <w:r w:rsidR="00C55CFE">
              <w:rPr>
                <w:rFonts w:ascii="Times New Roman" w:eastAsia="Times New Roman" w:hAnsi="Times New Roman" w:cs="Times New Roman"/>
                <w:sz w:val="20"/>
                <w:szCs w:val="20"/>
                <w:lang w:eastAsia="en-GB"/>
              </w:rPr>
              <w:t xml:space="preserve"> as</w:t>
            </w:r>
            <w:r w:rsidRPr="002466F7">
              <w:rPr>
                <w:rFonts w:ascii="Times New Roman" w:eastAsia="Times New Roman" w:hAnsi="Times New Roman" w:cs="Times New Roman"/>
                <w:sz w:val="20"/>
                <w:szCs w:val="20"/>
                <w:lang w:eastAsia="en-GB"/>
              </w:rPr>
              <w:t xml:space="preserve"> the  difference between reali</w:t>
            </w:r>
            <w:r w:rsidR="00E01FEE">
              <w:rPr>
                <w:rFonts w:ascii="Times New Roman" w:eastAsia="Times New Roman" w:hAnsi="Times New Roman" w:cs="Times New Roman"/>
                <w:sz w:val="20"/>
                <w:szCs w:val="20"/>
                <w:lang w:eastAsia="en-GB"/>
              </w:rPr>
              <w:t>s</w:t>
            </w:r>
            <w:r w:rsidRPr="002466F7">
              <w:rPr>
                <w:rFonts w:ascii="Times New Roman" w:eastAsia="Times New Roman" w:hAnsi="Times New Roman" w:cs="Times New Roman"/>
                <w:sz w:val="20"/>
                <w:szCs w:val="20"/>
                <w:lang w:eastAsia="en-GB"/>
              </w:rPr>
              <w:t>ed technical flows and projected cash-flow</w:t>
            </w:r>
            <w:r w:rsidR="00C55CFE">
              <w:rPr>
                <w:rFonts w:ascii="Times New Roman" w:eastAsia="Times New Roman" w:hAnsi="Times New Roman" w:cs="Times New Roman"/>
                <w:sz w:val="20"/>
                <w:szCs w:val="20"/>
                <w:lang w:eastAsia="en-GB"/>
              </w:rPr>
              <w:t>.</w:t>
            </w:r>
          </w:p>
          <w:p w:rsidR="00626A71" w:rsidRPr="002466F7" w:rsidRDefault="00626A71"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w:t>
            </w:r>
          </w:p>
        </w:tc>
      </w:tr>
      <w:tr w:rsidR="00626A71" w:rsidRPr="002466F7" w:rsidTr="00334117">
        <w:tblPrEx>
          <w:tblW w:w="9214" w:type="dxa"/>
          <w:tblInd w:w="108" w:type="dxa"/>
          <w:tblPrExChange w:id="311" w:author="Author">
            <w:tblPrEx>
              <w:tblW w:w="9214" w:type="dxa"/>
              <w:tblInd w:w="108" w:type="dxa"/>
            </w:tblPrEx>
          </w:tblPrExChange>
        </w:tblPrEx>
        <w:trPr>
          <w:trHeight w:val="5550"/>
          <w:trPrChange w:id="312" w:author="Author">
            <w:trPr>
              <w:gridAfter w:val="0"/>
              <w:trHeight w:val="5550"/>
            </w:trPr>
          </w:trPrChange>
        </w:trPr>
        <w:tc>
          <w:tcPr>
            <w:tcW w:w="1439" w:type="dxa"/>
            <w:tcBorders>
              <w:top w:val="single" w:sz="4" w:space="0" w:color="auto"/>
              <w:left w:val="single" w:sz="4" w:space="0" w:color="auto"/>
              <w:bottom w:val="single" w:sz="4" w:space="0" w:color="auto"/>
              <w:right w:val="single" w:sz="4" w:space="0" w:color="auto"/>
            </w:tcBorders>
            <w:shd w:val="clear" w:color="auto" w:fill="auto"/>
            <w:hideMark/>
            <w:tcPrChange w:id="313" w:author="Author">
              <w:tcPr>
                <w:tcW w:w="1418" w:type="dxa"/>
                <w:gridSpan w:val="2"/>
                <w:tcBorders>
                  <w:top w:val="single" w:sz="4" w:space="0" w:color="auto"/>
                  <w:left w:val="single" w:sz="4" w:space="0" w:color="auto"/>
                  <w:bottom w:val="single" w:sz="4" w:space="0" w:color="auto"/>
                  <w:right w:val="single" w:sz="4" w:space="0" w:color="auto"/>
                </w:tcBorders>
                <w:shd w:val="clear" w:color="auto" w:fill="auto"/>
                <w:hideMark/>
              </w:tcPr>
            </w:tcPrChange>
          </w:tcPr>
          <w:p w:rsidR="00626A71" w:rsidRDefault="00626A71" w:rsidP="00626A71">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C0050</w:t>
            </w:r>
            <w:r w:rsidR="00E01FEE">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C0060/R0240</w:t>
            </w:r>
          </w:p>
          <w:p w:rsidR="000A36BD" w:rsidRPr="002466F7" w:rsidRDefault="000A36BD" w:rsidP="00626A71">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Pr="00D24FF5">
              <w:rPr>
                <w:rFonts w:ascii="Times New Roman" w:eastAsia="Times New Roman" w:hAnsi="Times New Roman" w:cs="Times New Roman"/>
                <w:sz w:val="20"/>
                <w:szCs w:val="20"/>
                <w:lang w:eastAsia="en-GB"/>
              </w:rPr>
              <w:t>AA10 and CC10</w:t>
            </w:r>
            <w:r>
              <w:rPr>
                <w:rFonts w:ascii="Times New Roman" w:eastAsia="Times New Roman" w:hAnsi="Times New Roman" w:cs="Times New Roman"/>
                <w:sz w:val="20"/>
                <w:szCs w:val="20"/>
                <w:lang w:eastAsia="en-GB"/>
              </w:rPr>
              <w:t>)</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Change w:id="314" w:author="Author">
              <w:tcPr>
                <w:tcW w:w="2340" w:type="dxa"/>
                <w:tcBorders>
                  <w:top w:val="single" w:sz="4" w:space="0" w:color="auto"/>
                  <w:left w:val="single" w:sz="4" w:space="0" w:color="auto"/>
                  <w:bottom w:val="single" w:sz="4" w:space="0" w:color="auto"/>
                  <w:right w:val="single" w:sz="4" w:space="0" w:color="auto"/>
                </w:tcBorders>
                <w:shd w:val="clear" w:color="auto" w:fill="auto"/>
                <w:hideMark/>
              </w:tcPr>
            </w:tcPrChange>
          </w:tcPr>
          <w:p w:rsidR="00626A71" w:rsidRPr="002466F7" w:rsidRDefault="00626A71" w:rsidP="00471B92">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Variation of </w:t>
            </w:r>
            <w:ins w:id="315" w:author="Author">
              <w:del w:id="316" w:author="Author">
                <w:r w:rsidR="006524FA" w:rsidRPr="006524FA" w:rsidDel="00471B92">
                  <w:rPr>
                    <w:rFonts w:ascii="Times New Roman" w:eastAsia="Times New Roman" w:hAnsi="Times New Roman" w:cs="Times New Roman"/>
                    <w:sz w:val="20"/>
                    <w:szCs w:val="20"/>
                    <w:lang w:eastAsia="en-GB"/>
                  </w:rPr>
                  <w:delText xml:space="preserve"> </w:delText>
                </w:r>
              </w:del>
              <w:r w:rsidR="006524FA" w:rsidRPr="006524FA">
                <w:rPr>
                  <w:rFonts w:ascii="Times New Roman" w:eastAsia="Times New Roman" w:hAnsi="Times New Roman" w:cs="Times New Roman"/>
                  <w:sz w:val="20"/>
                  <w:szCs w:val="20"/>
                  <w:lang w:eastAsia="en-GB"/>
                </w:rPr>
                <w:t>Best Estimate</w:t>
              </w:r>
            </w:ins>
            <w:del w:id="317" w:author="Author">
              <w:r w:rsidRPr="002466F7" w:rsidDel="006524FA">
                <w:rPr>
                  <w:rFonts w:ascii="Times New Roman" w:eastAsia="Times New Roman" w:hAnsi="Times New Roman" w:cs="Times New Roman"/>
                  <w:sz w:val="20"/>
                  <w:szCs w:val="20"/>
                  <w:lang w:eastAsia="en-GB"/>
                </w:rPr>
                <w:delText>BE</w:delText>
              </w:r>
            </w:del>
            <w:r w:rsidRPr="002466F7">
              <w:rPr>
                <w:rFonts w:ascii="Times New Roman" w:eastAsia="Times New Roman" w:hAnsi="Times New Roman" w:cs="Times New Roman"/>
                <w:sz w:val="20"/>
                <w:szCs w:val="20"/>
                <w:lang w:eastAsia="en-GB"/>
              </w:rPr>
              <w:t xml:space="preserve"> due to changes in non</w:t>
            </w:r>
            <w:r w:rsidR="00E55876">
              <w:rPr>
                <w:rFonts w:ascii="Times New Roman" w:eastAsia="Times New Roman" w:hAnsi="Times New Roman" w:cs="Times New Roman"/>
                <w:sz w:val="20"/>
                <w:szCs w:val="20"/>
                <w:lang w:eastAsia="en-GB"/>
              </w:rPr>
              <w:t>-</w:t>
            </w:r>
            <w:r w:rsidRPr="002466F7">
              <w:rPr>
                <w:rFonts w:ascii="Times New Roman" w:eastAsia="Times New Roman" w:hAnsi="Times New Roman" w:cs="Times New Roman"/>
                <w:sz w:val="20"/>
                <w:szCs w:val="20"/>
                <w:lang w:eastAsia="en-GB"/>
              </w:rPr>
              <w:t>economic assumptions - risks covered prior to period</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Change w:id="318" w:author="Author">
              <w:tcPr>
                <w:tcW w:w="5456" w:type="dxa"/>
                <w:tcBorders>
                  <w:top w:val="single" w:sz="4" w:space="0" w:color="auto"/>
                  <w:left w:val="single" w:sz="4" w:space="0" w:color="auto"/>
                  <w:bottom w:val="single" w:sz="4" w:space="0" w:color="auto"/>
                  <w:right w:val="single" w:sz="4" w:space="0" w:color="auto"/>
                </w:tcBorders>
                <w:shd w:val="clear" w:color="auto" w:fill="auto"/>
                <w:hideMark/>
              </w:tcPr>
            </w:tcPrChange>
          </w:tcPr>
          <w:p w:rsidR="00626A71" w:rsidRDefault="00626A71"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It mainly refers to changes in RBNS not driven by reali</w:t>
            </w:r>
            <w:ins w:id="319" w:author="Author">
              <w:r w:rsidR="00760AC3">
                <w:rPr>
                  <w:rFonts w:ascii="Times New Roman" w:eastAsia="Times New Roman" w:hAnsi="Times New Roman" w:cs="Times New Roman"/>
                  <w:sz w:val="20"/>
                  <w:szCs w:val="20"/>
                  <w:lang w:eastAsia="en-GB"/>
                </w:rPr>
                <w:t>s</w:t>
              </w:r>
            </w:ins>
            <w:del w:id="320" w:author="Author">
              <w:r w:rsidRPr="002466F7" w:rsidDel="00760AC3">
                <w:rPr>
                  <w:rFonts w:ascii="Times New Roman" w:eastAsia="Times New Roman" w:hAnsi="Times New Roman" w:cs="Times New Roman"/>
                  <w:sz w:val="20"/>
                  <w:szCs w:val="20"/>
                  <w:lang w:eastAsia="en-GB"/>
                </w:rPr>
                <w:delText>z</w:delText>
              </w:r>
            </w:del>
            <w:r w:rsidRPr="002466F7">
              <w:rPr>
                <w:rFonts w:ascii="Times New Roman" w:eastAsia="Times New Roman" w:hAnsi="Times New Roman" w:cs="Times New Roman"/>
                <w:sz w:val="20"/>
                <w:szCs w:val="20"/>
                <w:lang w:eastAsia="en-GB"/>
              </w:rPr>
              <w:t>ed technical flows (e.g</w:t>
            </w:r>
            <w:r w:rsidR="00E55876">
              <w:rPr>
                <w:rFonts w:ascii="Times New Roman" w:eastAsia="Times New Roman" w:hAnsi="Times New Roman" w:cs="Times New Roman"/>
                <w:sz w:val="20"/>
                <w:szCs w:val="20"/>
                <w:lang w:eastAsia="en-GB"/>
              </w:rPr>
              <w:t>.</w:t>
            </w:r>
            <w:r w:rsidRPr="002466F7">
              <w:rPr>
                <w:rFonts w:ascii="Times New Roman" w:eastAsia="Times New Roman" w:hAnsi="Times New Roman" w:cs="Times New Roman"/>
                <w:sz w:val="20"/>
                <w:szCs w:val="20"/>
                <w:lang w:eastAsia="en-GB"/>
              </w:rPr>
              <w:t xml:space="preserve"> revision on a case by case basis of the amount of IBNR) and changes assumptions directly linked to insurance risks (i.e. lapse rates), which can be referred to as non</w:t>
            </w:r>
            <w:r w:rsidR="00E55876">
              <w:rPr>
                <w:rFonts w:ascii="Times New Roman" w:eastAsia="Times New Roman" w:hAnsi="Times New Roman" w:cs="Times New Roman"/>
                <w:sz w:val="20"/>
                <w:szCs w:val="20"/>
                <w:lang w:eastAsia="en-GB"/>
              </w:rPr>
              <w:t>-</w:t>
            </w:r>
            <w:r w:rsidRPr="002466F7">
              <w:rPr>
                <w:rFonts w:ascii="Times New Roman" w:eastAsia="Times New Roman" w:hAnsi="Times New Roman" w:cs="Times New Roman"/>
                <w:sz w:val="20"/>
                <w:szCs w:val="20"/>
                <w:lang w:eastAsia="en-GB"/>
              </w:rPr>
              <w:t>economic assumptions.</w:t>
            </w:r>
          </w:p>
          <w:p w:rsidR="00E55876" w:rsidRPr="002466F7" w:rsidRDefault="00E55876" w:rsidP="00792C1B">
            <w:pPr>
              <w:spacing w:after="0" w:line="240" w:lineRule="auto"/>
              <w:rPr>
                <w:rFonts w:ascii="Times New Roman" w:eastAsia="Times New Roman" w:hAnsi="Times New Roman" w:cs="Times New Roman"/>
                <w:sz w:val="20"/>
                <w:szCs w:val="20"/>
                <w:lang w:eastAsia="en-GB"/>
              </w:rPr>
            </w:pPr>
          </w:p>
          <w:p w:rsidR="00626A71" w:rsidRPr="002466F7" w:rsidRDefault="00626A71"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In order to isolate the strict scope of variation due to changes in assumptions, the calculation may be as follows:</w:t>
            </w:r>
          </w:p>
          <w:p w:rsidR="00626A71" w:rsidRPr="00855BB3" w:rsidRDefault="00626A71" w:rsidP="00334117">
            <w:pPr>
              <w:pStyle w:val="ListParagraph"/>
              <w:numPr>
                <w:ilvl w:val="0"/>
                <w:numId w:val="18"/>
              </w:numPr>
              <w:spacing w:after="0" w:line="240" w:lineRule="auto"/>
              <w:ind w:left="670"/>
              <w:rPr>
                <w:rFonts w:ascii="Times New Roman" w:eastAsia="Times New Roman" w:hAnsi="Times New Roman" w:cs="Times New Roman"/>
                <w:sz w:val="20"/>
                <w:szCs w:val="20"/>
                <w:lang w:eastAsia="en-GB"/>
              </w:rPr>
              <w:pPrChange w:id="321" w:author="Author">
                <w:pPr>
                  <w:pStyle w:val="ListParagraph"/>
                  <w:numPr>
                    <w:numId w:val="18"/>
                  </w:numPr>
                  <w:spacing w:after="0" w:line="240" w:lineRule="auto"/>
                  <w:ind w:left="920" w:hanging="360"/>
                </w:pPr>
              </w:pPrChange>
            </w:pPr>
            <w:r w:rsidRPr="00855BB3">
              <w:rPr>
                <w:rFonts w:ascii="Times New Roman" w:eastAsia="Times New Roman" w:hAnsi="Times New Roman" w:cs="Times New Roman"/>
                <w:sz w:val="20"/>
                <w:szCs w:val="20"/>
                <w:lang w:eastAsia="en-GB"/>
              </w:rPr>
              <w:t xml:space="preserve">Consider the opening </w:t>
            </w:r>
            <w:ins w:id="322" w:author="Author">
              <w:del w:id="323" w:author="Author">
                <w:r w:rsidR="006524FA" w:rsidRPr="006524FA" w:rsidDel="00471B92">
                  <w:rPr>
                    <w:rFonts w:ascii="Times New Roman" w:eastAsia="Times New Roman" w:hAnsi="Times New Roman" w:cs="Times New Roman"/>
                    <w:sz w:val="20"/>
                    <w:szCs w:val="20"/>
                    <w:lang w:eastAsia="en-GB"/>
                  </w:rPr>
                  <w:delText xml:space="preserve"> </w:delText>
                </w:r>
              </w:del>
              <w:r w:rsidR="006524FA" w:rsidRPr="006524FA">
                <w:rPr>
                  <w:rFonts w:ascii="Times New Roman" w:eastAsia="Times New Roman" w:hAnsi="Times New Roman" w:cs="Times New Roman"/>
                  <w:sz w:val="20"/>
                  <w:szCs w:val="20"/>
                  <w:lang w:eastAsia="en-GB"/>
                </w:rPr>
                <w:t>Best Estimate</w:t>
              </w:r>
            </w:ins>
            <w:del w:id="324" w:author="Author">
              <w:r w:rsidRPr="00855BB3" w:rsidDel="006524FA">
                <w:rPr>
                  <w:rFonts w:ascii="Times New Roman" w:eastAsia="Times New Roman" w:hAnsi="Times New Roman" w:cs="Times New Roman"/>
                  <w:sz w:val="20"/>
                  <w:szCs w:val="20"/>
                  <w:lang w:eastAsia="en-GB"/>
                </w:rPr>
                <w:delText>BE</w:delText>
              </w:r>
            </w:del>
            <w:r w:rsidRPr="00855BB3">
              <w:rPr>
                <w:rFonts w:ascii="Times New Roman" w:eastAsia="Times New Roman" w:hAnsi="Times New Roman" w:cs="Times New Roman"/>
                <w:sz w:val="20"/>
                <w:szCs w:val="20"/>
                <w:lang w:eastAsia="en-GB"/>
              </w:rPr>
              <w:t xml:space="preserve"> (cell </w:t>
            </w:r>
            <w:r w:rsidR="00FC1A45" w:rsidRPr="00855BB3">
              <w:rPr>
                <w:rFonts w:ascii="Times New Roman" w:eastAsia="Times New Roman" w:hAnsi="Times New Roman" w:cs="Times New Roman"/>
                <w:sz w:val="20"/>
                <w:szCs w:val="20"/>
                <w:lang w:eastAsia="en-GB"/>
              </w:rPr>
              <w:t>C0050/R0150</w:t>
            </w:r>
            <w:r w:rsidRPr="00855BB3">
              <w:rPr>
                <w:rFonts w:ascii="Times New Roman" w:eastAsia="Times New Roman" w:hAnsi="Times New Roman" w:cs="Times New Roman"/>
                <w:sz w:val="20"/>
                <w:szCs w:val="20"/>
                <w:lang w:eastAsia="en-GB"/>
              </w:rPr>
              <w:t xml:space="preserve">) including the adjustment to opening </w:t>
            </w:r>
            <w:ins w:id="325" w:author="Author">
              <w:del w:id="326" w:author="Author">
                <w:r w:rsidR="006524FA" w:rsidRPr="006524FA" w:rsidDel="00471B92">
                  <w:rPr>
                    <w:rFonts w:ascii="Times New Roman" w:eastAsia="Times New Roman" w:hAnsi="Times New Roman" w:cs="Times New Roman"/>
                    <w:sz w:val="20"/>
                    <w:szCs w:val="20"/>
                    <w:lang w:eastAsia="en-GB"/>
                  </w:rPr>
                  <w:delText xml:space="preserve"> </w:delText>
                </w:r>
              </w:del>
              <w:r w:rsidR="006524FA" w:rsidRPr="006524FA">
                <w:rPr>
                  <w:rFonts w:ascii="Times New Roman" w:eastAsia="Times New Roman" w:hAnsi="Times New Roman" w:cs="Times New Roman"/>
                  <w:sz w:val="20"/>
                  <w:szCs w:val="20"/>
                  <w:lang w:eastAsia="en-GB"/>
                </w:rPr>
                <w:t>Best Estimate</w:t>
              </w:r>
            </w:ins>
            <w:del w:id="327" w:author="Author">
              <w:r w:rsidRPr="00855BB3" w:rsidDel="006524FA">
                <w:rPr>
                  <w:rFonts w:ascii="Times New Roman" w:eastAsia="Times New Roman" w:hAnsi="Times New Roman" w:cs="Times New Roman"/>
                  <w:sz w:val="20"/>
                  <w:szCs w:val="20"/>
                  <w:lang w:eastAsia="en-GB"/>
                </w:rPr>
                <w:delText>BE</w:delText>
              </w:r>
            </w:del>
            <w:r w:rsidRPr="00855BB3">
              <w:rPr>
                <w:rFonts w:ascii="Times New Roman" w:eastAsia="Times New Roman" w:hAnsi="Times New Roman" w:cs="Times New Roman"/>
                <w:sz w:val="20"/>
                <w:szCs w:val="20"/>
                <w:lang w:eastAsia="en-GB"/>
              </w:rPr>
              <w:t xml:space="preserve"> (cell</w:t>
            </w:r>
            <w:r w:rsidR="00FC1A45" w:rsidRPr="00855BB3">
              <w:rPr>
                <w:rFonts w:ascii="Times New Roman" w:eastAsia="Times New Roman" w:hAnsi="Times New Roman" w:cs="Times New Roman"/>
                <w:sz w:val="20"/>
                <w:szCs w:val="20"/>
                <w:lang w:eastAsia="en-GB"/>
              </w:rPr>
              <w:t>s</w:t>
            </w:r>
            <w:r w:rsidRPr="00855BB3">
              <w:rPr>
                <w:rFonts w:ascii="Times New Roman" w:eastAsia="Times New Roman" w:hAnsi="Times New Roman" w:cs="Times New Roman"/>
                <w:sz w:val="20"/>
                <w:szCs w:val="20"/>
                <w:lang w:eastAsia="en-GB"/>
              </w:rPr>
              <w:t xml:space="preserve"> </w:t>
            </w:r>
            <w:r w:rsidR="00FC1A45" w:rsidRPr="00855BB3">
              <w:rPr>
                <w:rFonts w:ascii="Times New Roman" w:eastAsia="Times New Roman" w:hAnsi="Times New Roman" w:cs="Times New Roman"/>
                <w:sz w:val="20"/>
                <w:szCs w:val="20"/>
                <w:lang w:eastAsia="en-GB"/>
              </w:rPr>
              <w:t>C0050/R0160 to R0180</w:t>
            </w:r>
            <w:r w:rsidRPr="00855BB3">
              <w:rPr>
                <w:rFonts w:ascii="Times New Roman" w:eastAsia="Times New Roman" w:hAnsi="Times New Roman" w:cs="Times New Roman"/>
                <w:sz w:val="20"/>
                <w:szCs w:val="20"/>
                <w:lang w:eastAsia="en-GB"/>
              </w:rPr>
              <w:t>) and the impact of unwinding,  of year N projected cash-flows and (</w:t>
            </w:r>
            <w:r w:rsidR="00FC1A45" w:rsidRPr="00855BB3">
              <w:rPr>
                <w:rFonts w:ascii="Times New Roman" w:eastAsia="Times New Roman" w:hAnsi="Times New Roman" w:cs="Times New Roman"/>
                <w:sz w:val="20"/>
                <w:szCs w:val="20"/>
                <w:lang w:eastAsia="en-GB"/>
              </w:rPr>
              <w:t>C0050/R0210</w:t>
            </w:r>
            <w:r w:rsidRPr="00855BB3">
              <w:rPr>
                <w:rFonts w:ascii="Times New Roman" w:eastAsia="Times New Roman" w:hAnsi="Times New Roman" w:cs="Times New Roman"/>
                <w:sz w:val="20"/>
                <w:szCs w:val="20"/>
                <w:lang w:eastAsia="en-GB"/>
              </w:rPr>
              <w:t xml:space="preserve"> to </w:t>
            </w:r>
            <w:r w:rsidR="00FC1A45" w:rsidRPr="00855BB3">
              <w:rPr>
                <w:rFonts w:ascii="Times New Roman" w:eastAsia="Times New Roman" w:hAnsi="Times New Roman" w:cs="Times New Roman"/>
                <w:sz w:val="20"/>
                <w:szCs w:val="20"/>
                <w:lang w:eastAsia="en-GB"/>
              </w:rPr>
              <w:t>R0230</w:t>
            </w:r>
            <w:r w:rsidRPr="00855BB3">
              <w:rPr>
                <w:rFonts w:ascii="Times New Roman" w:eastAsia="Times New Roman" w:hAnsi="Times New Roman" w:cs="Times New Roman"/>
                <w:sz w:val="20"/>
                <w:szCs w:val="20"/>
                <w:lang w:eastAsia="en-GB"/>
              </w:rPr>
              <w:t xml:space="preserve"> and C</w:t>
            </w:r>
            <w:r w:rsidR="00FC1A45" w:rsidRPr="00855BB3">
              <w:rPr>
                <w:rFonts w:ascii="Times New Roman" w:eastAsia="Times New Roman" w:hAnsi="Times New Roman" w:cs="Times New Roman"/>
                <w:sz w:val="20"/>
                <w:szCs w:val="20"/>
                <w:lang w:eastAsia="en-GB"/>
              </w:rPr>
              <w:t>0060/R0210 to</w:t>
            </w:r>
            <w:r w:rsidR="00E55876">
              <w:rPr>
                <w:rFonts w:ascii="Times New Roman" w:eastAsia="Times New Roman" w:hAnsi="Times New Roman" w:cs="Times New Roman"/>
                <w:sz w:val="20"/>
                <w:szCs w:val="20"/>
                <w:lang w:eastAsia="en-GB"/>
              </w:rPr>
              <w:t xml:space="preserve"> </w:t>
            </w:r>
            <w:r w:rsidR="00FC1A45" w:rsidRPr="00855BB3">
              <w:rPr>
                <w:rFonts w:ascii="Times New Roman" w:eastAsia="Times New Roman" w:hAnsi="Times New Roman" w:cs="Times New Roman"/>
                <w:sz w:val="20"/>
                <w:szCs w:val="20"/>
                <w:lang w:eastAsia="en-GB"/>
              </w:rPr>
              <w:t>R0230</w:t>
            </w:r>
            <w:r w:rsidRPr="00855BB3">
              <w:rPr>
                <w:rFonts w:ascii="Times New Roman" w:eastAsia="Times New Roman" w:hAnsi="Times New Roman" w:cs="Times New Roman"/>
                <w:sz w:val="20"/>
                <w:szCs w:val="20"/>
                <w:lang w:eastAsia="en-GB"/>
              </w:rPr>
              <w:t xml:space="preserve"> respectively)</w:t>
            </w:r>
            <w:r w:rsidR="00E55876">
              <w:rPr>
                <w:rFonts w:ascii="Times New Roman" w:eastAsia="Times New Roman" w:hAnsi="Times New Roman" w:cs="Times New Roman"/>
                <w:sz w:val="20"/>
                <w:szCs w:val="20"/>
                <w:lang w:eastAsia="en-GB"/>
              </w:rPr>
              <w:t>;</w:t>
            </w:r>
            <w:r w:rsidRPr="00855BB3">
              <w:rPr>
                <w:rFonts w:ascii="Times New Roman" w:eastAsia="Times New Roman" w:hAnsi="Times New Roman" w:cs="Times New Roman"/>
                <w:sz w:val="20"/>
                <w:szCs w:val="20"/>
                <w:lang w:eastAsia="en-GB"/>
              </w:rPr>
              <w:t xml:space="preserve"> </w:t>
            </w:r>
          </w:p>
          <w:p w:rsidR="00FC1A45" w:rsidRPr="00855BB3" w:rsidRDefault="00626A71" w:rsidP="00855BB3">
            <w:pPr>
              <w:pStyle w:val="ListParagraph"/>
              <w:numPr>
                <w:ilvl w:val="0"/>
                <w:numId w:val="18"/>
              </w:numPr>
              <w:spacing w:after="0" w:line="240" w:lineRule="auto"/>
              <w:ind w:left="387" w:firstLine="200"/>
              <w:rPr>
                <w:rFonts w:ascii="Times New Roman" w:eastAsia="Times New Roman" w:hAnsi="Times New Roman" w:cs="Times New Roman"/>
                <w:sz w:val="20"/>
                <w:szCs w:val="20"/>
                <w:lang w:eastAsia="en-GB"/>
              </w:rPr>
            </w:pPr>
            <w:r w:rsidRPr="00855BB3">
              <w:rPr>
                <w:rFonts w:ascii="Times New Roman" w:eastAsia="Times New Roman" w:hAnsi="Times New Roman" w:cs="Times New Roman"/>
                <w:sz w:val="20"/>
                <w:szCs w:val="20"/>
                <w:lang w:eastAsia="en-GB"/>
              </w:rPr>
              <w:t>Based on this figure, run calculations with new assumptions no</w:t>
            </w:r>
            <w:r w:rsidR="00E55876">
              <w:rPr>
                <w:rFonts w:ascii="Times New Roman" w:eastAsia="Times New Roman" w:hAnsi="Times New Roman" w:cs="Times New Roman"/>
                <w:sz w:val="20"/>
                <w:szCs w:val="20"/>
                <w:lang w:eastAsia="en-GB"/>
              </w:rPr>
              <w:t>t</w:t>
            </w:r>
            <w:r w:rsidRPr="00855BB3">
              <w:rPr>
                <w:rFonts w:ascii="Times New Roman" w:eastAsia="Times New Roman" w:hAnsi="Times New Roman" w:cs="Times New Roman"/>
                <w:sz w:val="20"/>
                <w:szCs w:val="20"/>
                <w:lang w:eastAsia="en-GB"/>
              </w:rPr>
              <w:t xml:space="preserve"> related to discount rates - </w:t>
            </w:r>
            <w:del w:id="328" w:author="Author">
              <w:r w:rsidRPr="00855BB3" w:rsidDel="006524FA">
                <w:rPr>
                  <w:rFonts w:ascii="Times New Roman" w:eastAsia="Times New Roman" w:hAnsi="Times New Roman" w:cs="Times New Roman"/>
                  <w:sz w:val="20"/>
                  <w:szCs w:val="20"/>
                  <w:lang w:eastAsia="en-GB"/>
                </w:rPr>
                <w:delText xml:space="preserve"> </w:delText>
              </w:r>
            </w:del>
            <w:r w:rsidRPr="00855BB3">
              <w:rPr>
                <w:rFonts w:ascii="Times New Roman" w:eastAsia="Times New Roman" w:hAnsi="Times New Roman" w:cs="Times New Roman"/>
                <w:sz w:val="20"/>
                <w:szCs w:val="20"/>
                <w:lang w:eastAsia="en-GB"/>
              </w:rPr>
              <w:t>that applied at year end N (if any)</w:t>
            </w:r>
            <w:r w:rsidR="00E55876">
              <w:rPr>
                <w:rFonts w:ascii="Times New Roman" w:eastAsia="Times New Roman" w:hAnsi="Times New Roman" w:cs="Times New Roman"/>
                <w:sz w:val="20"/>
                <w:szCs w:val="20"/>
                <w:lang w:eastAsia="en-GB"/>
              </w:rPr>
              <w:t>;</w:t>
            </w:r>
            <w:r w:rsidRPr="00855BB3">
              <w:rPr>
                <w:rFonts w:ascii="Times New Roman" w:eastAsia="Times New Roman" w:hAnsi="Times New Roman" w:cs="Times New Roman"/>
                <w:sz w:val="20"/>
                <w:szCs w:val="20"/>
                <w:lang w:eastAsia="en-GB"/>
              </w:rPr>
              <w:t xml:space="preserve"> </w:t>
            </w:r>
          </w:p>
          <w:p w:rsidR="00E55876" w:rsidRDefault="00E55876" w:rsidP="00855BB3">
            <w:pPr>
              <w:spacing w:after="0" w:line="240" w:lineRule="auto"/>
              <w:rPr>
                <w:rFonts w:ascii="Times New Roman" w:eastAsia="Times New Roman" w:hAnsi="Times New Roman" w:cs="Times New Roman"/>
                <w:sz w:val="20"/>
                <w:szCs w:val="20"/>
                <w:lang w:eastAsia="en-GB"/>
              </w:rPr>
            </w:pPr>
          </w:p>
          <w:p w:rsidR="00626A71" w:rsidRPr="002466F7" w:rsidRDefault="00626A71" w:rsidP="00855BB3">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This will provide the variation of </w:t>
            </w:r>
            <w:ins w:id="329" w:author="Author">
              <w:del w:id="330" w:author="Author">
                <w:r w:rsidR="006524FA" w:rsidRPr="006524FA" w:rsidDel="00471B92">
                  <w:rPr>
                    <w:rFonts w:ascii="Times New Roman" w:eastAsia="Times New Roman" w:hAnsi="Times New Roman" w:cs="Times New Roman"/>
                    <w:sz w:val="20"/>
                    <w:szCs w:val="20"/>
                    <w:lang w:eastAsia="en-GB"/>
                  </w:rPr>
                  <w:delText xml:space="preserve"> </w:delText>
                </w:r>
              </w:del>
              <w:r w:rsidR="006524FA" w:rsidRPr="006524FA">
                <w:rPr>
                  <w:rFonts w:ascii="Times New Roman" w:eastAsia="Times New Roman" w:hAnsi="Times New Roman" w:cs="Times New Roman"/>
                  <w:sz w:val="20"/>
                  <w:szCs w:val="20"/>
                  <w:lang w:eastAsia="en-GB"/>
                </w:rPr>
                <w:t>Best Estimate</w:t>
              </w:r>
            </w:ins>
            <w:del w:id="331" w:author="Author">
              <w:r w:rsidRPr="002466F7" w:rsidDel="006524FA">
                <w:rPr>
                  <w:rFonts w:ascii="Times New Roman" w:eastAsia="Times New Roman" w:hAnsi="Times New Roman" w:cs="Times New Roman"/>
                  <w:sz w:val="20"/>
                  <w:szCs w:val="20"/>
                  <w:lang w:eastAsia="en-GB"/>
                </w:rPr>
                <w:delText>BE</w:delText>
              </w:r>
            </w:del>
            <w:r w:rsidRPr="002466F7">
              <w:rPr>
                <w:rFonts w:ascii="Times New Roman" w:eastAsia="Times New Roman" w:hAnsi="Times New Roman" w:cs="Times New Roman"/>
                <w:sz w:val="20"/>
                <w:szCs w:val="20"/>
                <w:lang w:eastAsia="en-GB"/>
              </w:rPr>
              <w:t xml:space="preserve"> strictly related to changes in these assumptions</w:t>
            </w:r>
            <w:r w:rsidR="00E55876">
              <w:rPr>
                <w:rFonts w:ascii="Times New Roman" w:eastAsia="Times New Roman" w:hAnsi="Times New Roman" w:cs="Times New Roman"/>
                <w:sz w:val="20"/>
                <w:szCs w:val="20"/>
                <w:lang w:eastAsia="en-GB"/>
              </w:rPr>
              <w:t xml:space="preserve">. </w:t>
            </w:r>
            <w:r w:rsidRPr="002466F7">
              <w:rPr>
                <w:rFonts w:ascii="Times New Roman" w:eastAsia="Times New Roman" w:hAnsi="Times New Roman" w:cs="Times New Roman"/>
                <w:sz w:val="20"/>
                <w:szCs w:val="20"/>
                <w:lang w:eastAsia="en-GB"/>
              </w:rPr>
              <w:t>This may not capture the variation due to case-by-case revision of RBNS, which would thus have to be added.</w:t>
            </w:r>
          </w:p>
          <w:p w:rsidR="000A36BD" w:rsidRDefault="000A36BD" w:rsidP="000A36BD">
            <w:pPr>
              <w:spacing w:after="0" w:line="240" w:lineRule="auto"/>
              <w:rPr>
                <w:rFonts w:ascii="Times New Roman" w:eastAsia="Times New Roman" w:hAnsi="Times New Roman" w:cs="Times New Roman"/>
                <w:sz w:val="20"/>
                <w:szCs w:val="20"/>
                <w:lang w:eastAsia="en-GB"/>
              </w:rPr>
            </w:pPr>
          </w:p>
          <w:p w:rsidR="00626A71" w:rsidRPr="002466F7" w:rsidRDefault="00626A71" w:rsidP="000A36BD">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For Non</w:t>
            </w:r>
            <w:r w:rsidR="00E55876">
              <w:rPr>
                <w:rFonts w:ascii="Times New Roman" w:eastAsia="Times New Roman" w:hAnsi="Times New Roman" w:cs="Times New Roman"/>
                <w:sz w:val="20"/>
                <w:szCs w:val="20"/>
                <w:lang w:eastAsia="en-GB"/>
              </w:rPr>
              <w:t>-</w:t>
            </w:r>
            <w:r w:rsidRPr="002466F7">
              <w:rPr>
                <w:rFonts w:ascii="Times New Roman" w:eastAsia="Times New Roman" w:hAnsi="Times New Roman" w:cs="Times New Roman"/>
                <w:sz w:val="20"/>
                <w:szCs w:val="20"/>
                <w:lang w:eastAsia="en-GB"/>
              </w:rPr>
              <w:t>Life</w:t>
            </w:r>
            <w:r w:rsidR="000A36BD">
              <w:rPr>
                <w:rFonts w:ascii="Times New Roman" w:eastAsia="Times New Roman" w:hAnsi="Times New Roman" w:cs="Times New Roman"/>
                <w:sz w:val="20"/>
                <w:szCs w:val="20"/>
                <w:lang w:eastAsia="en-GB"/>
              </w:rPr>
              <w:t>, in</w:t>
            </w:r>
            <w:r w:rsidRPr="002466F7">
              <w:rPr>
                <w:rFonts w:ascii="Times New Roman" w:eastAsia="Times New Roman" w:hAnsi="Times New Roman" w:cs="Times New Roman"/>
                <w:sz w:val="20"/>
                <w:szCs w:val="20"/>
                <w:lang w:eastAsia="en-GB"/>
              </w:rPr>
              <w:t xml:space="preserve"> cases where these changes cannot be discerned separately from changes due to experience, report the total figure under </w:t>
            </w:r>
            <w:r w:rsidR="00FC1A45">
              <w:rPr>
                <w:rFonts w:ascii="Times New Roman" w:eastAsia="Times New Roman" w:hAnsi="Times New Roman" w:cs="Times New Roman"/>
                <w:sz w:val="20"/>
                <w:szCs w:val="20"/>
                <w:lang w:eastAsia="en-GB"/>
              </w:rPr>
              <w:t>C0060/R0230</w:t>
            </w:r>
            <w:r w:rsidRPr="002466F7">
              <w:rPr>
                <w:rFonts w:ascii="Times New Roman" w:eastAsia="Times New Roman" w:hAnsi="Times New Roman" w:cs="Times New Roman"/>
                <w:sz w:val="20"/>
                <w:szCs w:val="20"/>
                <w:lang w:eastAsia="en-GB"/>
              </w:rPr>
              <w:t>.</w:t>
            </w:r>
          </w:p>
        </w:tc>
      </w:tr>
      <w:tr w:rsidR="00626A71" w:rsidRPr="002466F7" w:rsidTr="00334117">
        <w:tblPrEx>
          <w:tblW w:w="9214" w:type="dxa"/>
          <w:tblInd w:w="108" w:type="dxa"/>
          <w:tblPrExChange w:id="332" w:author="Author">
            <w:tblPrEx>
              <w:tblW w:w="9214" w:type="dxa"/>
              <w:tblInd w:w="108" w:type="dxa"/>
            </w:tblPrEx>
          </w:tblPrExChange>
        </w:tblPrEx>
        <w:trPr>
          <w:trHeight w:val="5449"/>
          <w:trPrChange w:id="333" w:author="Author">
            <w:trPr>
              <w:gridAfter w:val="0"/>
              <w:trHeight w:val="5449"/>
            </w:trPr>
          </w:trPrChange>
        </w:trPr>
        <w:tc>
          <w:tcPr>
            <w:tcW w:w="1439" w:type="dxa"/>
            <w:tcBorders>
              <w:top w:val="single" w:sz="4" w:space="0" w:color="auto"/>
              <w:left w:val="single" w:sz="4" w:space="0" w:color="auto"/>
              <w:bottom w:val="single" w:sz="4" w:space="0" w:color="auto"/>
              <w:right w:val="single" w:sz="4" w:space="0" w:color="auto"/>
            </w:tcBorders>
            <w:shd w:val="clear" w:color="auto" w:fill="auto"/>
            <w:hideMark/>
            <w:tcPrChange w:id="334" w:author="Author">
              <w:tcPr>
                <w:tcW w:w="1418" w:type="dxa"/>
                <w:gridSpan w:val="2"/>
                <w:tcBorders>
                  <w:top w:val="single" w:sz="4" w:space="0" w:color="auto"/>
                  <w:left w:val="single" w:sz="4" w:space="0" w:color="auto"/>
                  <w:bottom w:val="single" w:sz="4" w:space="0" w:color="auto"/>
                  <w:right w:val="single" w:sz="4" w:space="0" w:color="auto"/>
                </w:tcBorders>
                <w:shd w:val="clear" w:color="auto" w:fill="auto"/>
                <w:hideMark/>
              </w:tcPr>
            </w:tcPrChange>
          </w:tcPr>
          <w:p w:rsidR="00626A71" w:rsidRDefault="00626A71" w:rsidP="00626A71">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C0050</w:t>
            </w:r>
            <w:r w:rsidR="00E55876">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C0060/R0250</w:t>
            </w:r>
          </w:p>
          <w:p w:rsidR="00B353C8" w:rsidRPr="002466F7" w:rsidRDefault="00B353C8" w:rsidP="00626A71">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Pr="00D24FF5">
              <w:rPr>
                <w:rFonts w:ascii="Times New Roman" w:eastAsia="Times New Roman" w:hAnsi="Times New Roman" w:cs="Times New Roman"/>
                <w:sz w:val="20"/>
                <w:szCs w:val="20"/>
                <w:lang w:eastAsia="en-GB"/>
              </w:rPr>
              <w:t>AA11 and CC11</w:t>
            </w:r>
            <w:r>
              <w:rPr>
                <w:rFonts w:ascii="Times New Roman" w:eastAsia="Times New Roman" w:hAnsi="Times New Roman" w:cs="Times New Roman"/>
                <w:sz w:val="20"/>
                <w:szCs w:val="20"/>
                <w:lang w:eastAsia="en-GB"/>
              </w:rPr>
              <w:t>)</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Change w:id="335" w:author="Author">
              <w:tcPr>
                <w:tcW w:w="2340" w:type="dxa"/>
                <w:tcBorders>
                  <w:top w:val="single" w:sz="4" w:space="0" w:color="auto"/>
                  <w:left w:val="single" w:sz="4" w:space="0" w:color="auto"/>
                  <w:bottom w:val="single" w:sz="4" w:space="0" w:color="auto"/>
                  <w:right w:val="single" w:sz="4" w:space="0" w:color="auto"/>
                </w:tcBorders>
                <w:shd w:val="clear" w:color="auto" w:fill="auto"/>
                <w:hideMark/>
              </w:tcPr>
            </w:tcPrChange>
          </w:tcPr>
          <w:p w:rsidR="00626A71" w:rsidRPr="002466F7" w:rsidRDefault="00626A71" w:rsidP="00471B92">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Variation of </w:t>
            </w:r>
            <w:ins w:id="336" w:author="Author">
              <w:del w:id="337" w:author="Author">
                <w:r w:rsidR="003B3EAC" w:rsidRPr="003B3EAC" w:rsidDel="00471B92">
                  <w:rPr>
                    <w:rFonts w:ascii="Times New Roman" w:eastAsia="Times New Roman" w:hAnsi="Times New Roman" w:cs="Times New Roman"/>
                    <w:sz w:val="20"/>
                    <w:szCs w:val="20"/>
                    <w:lang w:eastAsia="en-GB"/>
                  </w:rPr>
                  <w:delText xml:space="preserve"> </w:delText>
                </w:r>
              </w:del>
              <w:r w:rsidR="003B3EAC" w:rsidRPr="003B3EAC">
                <w:rPr>
                  <w:rFonts w:ascii="Times New Roman" w:eastAsia="Times New Roman" w:hAnsi="Times New Roman" w:cs="Times New Roman"/>
                  <w:sz w:val="20"/>
                  <w:szCs w:val="20"/>
                  <w:lang w:eastAsia="en-GB"/>
                </w:rPr>
                <w:t>Best Estimate</w:t>
              </w:r>
            </w:ins>
            <w:del w:id="338" w:author="Author">
              <w:r w:rsidRPr="002466F7" w:rsidDel="003B3EAC">
                <w:rPr>
                  <w:rFonts w:ascii="Times New Roman" w:eastAsia="Times New Roman" w:hAnsi="Times New Roman" w:cs="Times New Roman"/>
                  <w:sz w:val="20"/>
                  <w:szCs w:val="20"/>
                  <w:lang w:eastAsia="en-GB"/>
                </w:rPr>
                <w:delText>BE</w:delText>
              </w:r>
            </w:del>
            <w:r w:rsidRPr="002466F7">
              <w:rPr>
                <w:rFonts w:ascii="Times New Roman" w:eastAsia="Times New Roman" w:hAnsi="Times New Roman" w:cs="Times New Roman"/>
                <w:sz w:val="20"/>
                <w:szCs w:val="20"/>
                <w:lang w:eastAsia="en-GB"/>
              </w:rPr>
              <w:t xml:space="preserve"> due to changes in  economic </w:t>
            </w:r>
            <w:r w:rsidR="00B353C8">
              <w:rPr>
                <w:rFonts w:ascii="Times New Roman" w:eastAsia="Times New Roman" w:hAnsi="Times New Roman" w:cs="Times New Roman"/>
                <w:sz w:val="20"/>
                <w:szCs w:val="20"/>
                <w:lang w:eastAsia="en-GB"/>
              </w:rPr>
              <w:t>environment</w:t>
            </w:r>
            <w:r w:rsidRPr="002466F7">
              <w:rPr>
                <w:rFonts w:ascii="Times New Roman" w:eastAsia="Times New Roman" w:hAnsi="Times New Roman" w:cs="Times New Roman"/>
                <w:sz w:val="20"/>
                <w:szCs w:val="20"/>
                <w:lang w:eastAsia="en-GB"/>
              </w:rPr>
              <w:t>- risks covered prior to period</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Change w:id="339" w:author="Author">
              <w:tcPr>
                <w:tcW w:w="5456" w:type="dxa"/>
                <w:tcBorders>
                  <w:top w:val="single" w:sz="4" w:space="0" w:color="auto"/>
                  <w:left w:val="single" w:sz="4" w:space="0" w:color="auto"/>
                  <w:bottom w:val="single" w:sz="4" w:space="0" w:color="auto"/>
                  <w:right w:val="single" w:sz="4" w:space="0" w:color="auto"/>
                </w:tcBorders>
                <w:shd w:val="clear" w:color="auto" w:fill="auto"/>
                <w:hideMark/>
              </w:tcPr>
            </w:tcPrChange>
          </w:tcPr>
          <w:p w:rsidR="00626A71" w:rsidRPr="002466F7" w:rsidRDefault="00626A71"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It mainly refers to assumptions not directly linked to insurance risks, i.e</w:t>
            </w:r>
            <w:r w:rsidR="00E55876">
              <w:rPr>
                <w:rFonts w:ascii="Times New Roman" w:eastAsia="Times New Roman" w:hAnsi="Times New Roman" w:cs="Times New Roman"/>
                <w:sz w:val="20"/>
                <w:szCs w:val="20"/>
                <w:lang w:eastAsia="en-GB"/>
              </w:rPr>
              <w:t>.</w:t>
            </w:r>
            <w:r w:rsidRPr="002466F7">
              <w:rPr>
                <w:rFonts w:ascii="Times New Roman" w:eastAsia="Times New Roman" w:hAnsi="Times New Roman" w:cs="Times New Roman"/>
                <w:sz w:val="20"/>
                <w:szCs w:val="20"/>
                <w:lang w:eastAsia="en-GB"/>
              </w:rPr>
              <w:t xml:space="preserve"> mainly the impact of the changes in economic environment on the cash flows (taking management actions into account, e. g. reduction of FDB) and changes in discount rates</w:t>
            </w:r>
            <w:r w:rsidR="00E55876">
              <w:rPr>
                <w:rFonts w:ascii="Times New Roman" w:eastAsia="Times New Roman" w:hAnsi="Times New Roman" w:cs="Times New Roman"/>
                <w:sz w:val="20"/>
                <w:szCs w:val="20"/>
                <w:lang w:eastAsia="en-GB"/>
              </w:rPr>
              <w:t>.</w:t>
            </w:r>
          </w:p>
          <w:p w:rsidR="00626A71" w:rsidRPr="002466F7" w:rsidRDefault="00626A71"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w:t>
            </w:r>
          </w:p>
          <w:p w:rsidR="00626A71" w:rsidRPr="002466F7" w:rsidRDefault="00626A71"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For </w:t>
            </w:r>
            <w:r w:rsidR="00341251" w:rsidRPr="002466F7">
              <w:rPr>
                <w:rFonts w:ascii="Times New Roman" w:eastAsia="Times New Roman" w:hAnsi="Times New Roman" w:cs="Times New Roman"/>
                <w:sz w:val="20"/>
                <w:szCs w:val="20"/>
                <w:lang w:eastAsia="en-GB"/>
              </w:rPr>
              <w:t>non-life</w:t>
            </w:r>
            <w:r w:rsidRPr="002466F7">
              <w:rPr>
                <w:rFonts w:ascii="Times New Roman" w:eastAsia="Times New Roman" w:hAnsi="Times New Roman" w:cs="Times New Roman"/>
                <w:sz w:val="20"/>
                <w:szCs w:val="20"/>
                <w:lang w:eastAsia="en-GB"/>
              </w:rPr>
              <w:t xml:space="preserve"> (</w:t>
            </w:r>
            <w:r w:rsidR="00FC1A45">
              <w:rPr>
                <w:rFonts w:ascii="Times New Roman" w:eastAsia="Times New Roman" w:hAnsi="Times New Roman" w:cs="Times New Roman"/>
                <w:sz w:val="20"/>
                <w:szCs w:val="20"/>
                <w:lang w:eastAsia="en-GB"/>
              </w:rPr>
              <w:t>C0060/R0250</w:t>
            </w:r>
            <w:r w:rsidRPr="002466F7">
              <w:rPr>
                <w:rFonts w:ascii="Times New Roman" w:eastAsia="Times New Roman" w:hAnsi="Times New Roman" w:cs="Times New Roman"/>
                <w:sz w:val="20"/>
                <w:szCs w:val="20"/>
                <w:lang w:eastAsia="en-GB"/>
              </w:rPr>
              <w:t xml:space="preserve">), in case variation due to inflation cannot be discerned from changes due to experience, the whole amount would be reported under </w:t>
            </w:r>
            <w:r w:rsidR="00FC1A45">
              <w:rPr>
                <w:rFonts w:ascii="Times New Roman" w:eastAsia="Times New Roman" w:hAnsi="Times New Roman" w:cs="Times New Roman"/>
                <w:sz w:val="20"/>
                <w:szCs w:val="20"/>
                <w:lang w:eastAsia="en-GB"/>
              </w:rPr>
              <w:t>C0060/R0230</w:t>
            </w:r>
            <w:r w:rsidRPr="002466F7">
              <w:rPr>
                <w:rFonts w:ascii="Times New Roman" w:eastAsia="Times New Roman" w:hAnsi="Times New Roman" w:cs="Times New Roman"/>
                <w:sz w:val="20"/>
                <w:szCs w:val="20"/>
                <w:lang w:eastAsia="en-GB"/>
              </w:rPr>
              <w:t>.</w:t>
            </w:r>
          </w:p>
          <w:p w:rsidR="00626A71" w:rsidRPr="002466F7" w:rsidRDefault="00626A71"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w:t>
            </w:r>
          </w:p>
          <w:p w:rsidR="00626A71" w:rsidRPr="002466F7" w:rsidRDefault="00626A71"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In order to isolate this strict scope of variation, the calculation may be as follows:</w:t>
            </w:r>
          </w:p>
          <w:p w:rsidR="00626A71" w:rsidRPr="00855BB3" w:rsidRDefault="00626A71" w:rsidP="00334117">
            <w:pPr>
              <w:pStyle w:val="ListParagraph"/>
              <w:numPr>
                <w:ilvl w:val="0"/>
                <w:numId w:val="19"/>
              </w:numPr>
              <w:spacing w:after="0" w:line="240" w:lineRule="auto"/>
              <w:ind w:left="670"/>
              <w:rPr>
                <w:rFonts w:ascii="Times New Roman" w:eastAsia="Times New Roman" w:hAnsi="Times New Roman" w:cs="Times New Roman"/>
                <w:sz w:val="20"/>
                <w:szCs w:val="20"/>
                <w:lang w:eastAsia="en-GB"/>
              </w:rPr>
              <w:pPrChange w:id="340" w:author="Author">
                <w:pPr>
                  <w:pStyle w:val="ListParagraph"/>
                  <w:numPr>
                    <w:numId w:val="19"/>
                  </w:numPr>
                  <w:spacing w:after="0" w:line="240" w:lineRule="auto"/>
                  <w:ind w:left="920" w:hanging="360"/>
                </w:pPr>
              </w:pPrChange>
            </w:pPr>
            <w:r w:rsidRPr="00855BB3">
              <w:rPr>
                <w:rFonts w:ascii="Times New Roman" w:eastAsia="Times New Roman" w:hAnsi="Times New Roman" w:cs="Times New Roman"/>
                <w:sz w:val="20"/>
                <w:szCs w:val="20"/>
                <w:lang w:eastAsia="en-GB"/>
              </w:rPr>
              <w:t xml:space="preserve">Consider the opening </w:t>
            </w:r>
            <w:ins w:id="341" w:author="Author">
              <w:del w:id="342" w:author="Author">
                <w:r w:rsidR="003B3EAC" w:rsidRPr="003B3EAC" w:rsidDel="00471B92">
                  <w:rPr>
                    <w:rFonts w:ascii="Times New Roman" w:eastAsia="Times New Roman" w:hAnsi="Times New Roman" w:cs="Times New Roman"/>
                    <w:sz w:val="20"/>
                    <w:szCs w:val="20"/>
                    <w:lang w:eastAsia="en-GB"/>
                  </w:rPr>
                  <w:delText xml:space="preserve"> </w:delText>
                </w:r>
              </w:del>
              <w:r w:rsidR="003B3EAC" w:rsidRPr="003B3EAC">
                <w:rPr>
                  <w:rFonts w:ascii="Times New Roman" w:eastAsia="Times New Roman" w:hAnsi="Times New Roman" w:cs="Times New Roman"/>
                  <w:sz w:val="20"/>
                  <w:szCs w:val="20"/>
                  <w:lang w:eastAsia="en-GB"/>
                </w:rPr>
                <w:t>Best Estimate</w:t>
              </w:r>
            </w:ins>
            <w:del w:id="343" w:author="Author">
              <w:r w:rsidRPr="00855BB3" w:rsidDel="003B3EAC">
                <w:rPr>
                  <w:rFonts w:ascii="Times New Roman" w:eastAsia="Times New Roman" w:hAnsi="Times New Roman" w:cs="Times New Roman"/>
                  <w:sz w:val="20"/>
                  <w:szCs w:val="20"/>
                  <w:lang w:eastAsia="en-GB"/>
                </w:rPr>
                <w:delText>BE</w:delText>
              </w:r>
            </w:del>
            <w:r w:rsidRPr="00855BB3">
              <w:rPr>
                <w:rFonts w:ascii="Times New Roman" w:eastAsia="Times New Roman" w:hAnsi="Times New Roman" w:cs="Times New Roman"/>
                <w:sz w:val="20"/>
                <w:szCs w:val="20"/>
                <w:lang w:eastAsia="en-GB"/>
              </w:rPr>
              <w:t xml:space="preserve"> including the adjustment to opening</w:t>
            </w:r>
            <w:del w:id="344" w:author="Author">
              <w:r w:rsidRPr="00855BB3" w:rsidDel="00471B92">
                <w:rPr>
                  <w:rFonts w:ascii="Times New Roman" w:eastAsia="Times New Roman" w:hAnsi="Times New Roman" w:cs="Times New Roman"/>
                  <w:sz w:val="20"/>
                  <w:szCs w:val="20"/>
                  <w:lang w:eastAsia="en-GB"/>
                </w:rPr>
                <w:delText xml:space="preserve"> </w:delText>
              </w:r>
            </w:del>
            <w:ins w:id="345" w:author="Author">
              <w:r w:rsidR="003B3EAC" w:rsidRPr="003B3EAC">
                <w:rPr>
                  <w:rFonts w:ascii="Times New Roman" w:eastAsia="Times New Roman" w:hAnsi="Times New Roman" w:cs="Times New Roman"/>
                  <w:sz w:val="20"/>
                  <w:szCs w:val="20"/>
                  <w:lang w:eastAsia="en-GB"/>
                </w:rPr>
                <w:t xml:space="preserve"> Best Estimate</w:t>
              </w:r>
            </w:ins>
            <w:del w:id="346" w:author="Author">
              <w:r w:rsidRPr="00855BB3" w:rsidDel="003B3EAC">
                <w:rPr>
                  <w:rFonts w:ascii="Times New Roman" w:eastAsia="Times New Roman" w:hAnsi="Times New Roman" w:cs="Times New Roman"/>
                  <w:sz w:val="20"/>
                  <w:szCs w:val="20"/>
                  <w:lang w:eastAsia="en-GB"/>
                </w:rPr>
                <w:delText>BE</w:delText>
              </w:r>
            </w:del>
            <w:r w:rsidRPr="00855BB3">
              <w:rPr>
                <w:rFonts w:ascii="Times New Roman" w:eastAsia="Times New Roman" w:hAnsi="Times New Roman" w:cs="Times New Roman"/>
                <w:sz w:val="20"/>
                <w:szCs w:val="20"/>
                <w:lang w:eastAsia="en-GB"/>
              </w:rPr>
              <w:t xml:space="preserve"> (cell</w:t>
            </w:r>
            <w:r w:rsidR="00FC1A45" w:rsidRPr="00855BB3">
              <w:rPr>
                <w:rFonts w:ascii="Times New Roman" w:eastAsia="Times New Roman" w:hAnsi="Times New Roman" w:cs="Times New Roman"/>
                <w:sz w:val="20"/>
                <w:szCs w:val="20"/>
                <w:lang w:eastAsia="en-GB"/>
              </w:rPr>
              <w:t>s C0050/R0160 to R0180)</w:t>
            </w:r>
            <w:r w:rsidRPr="00855BB3">
              <w:rPr>
                <w:rFonts w:ascii="Times New Roman" w:eastAsia="Times New Roman" w:hAnsi="Times New Roman" w:cs="Times New Roman"/>
                <w:sz w:val="20"/>
                <w:szCs w:val="20"/>
                <w:lang w:eastAsia="en-GB"/>
              </w:rPr>
              <w:t xml:space="preserve"> and the impact of unwinding,  of year N projected cash-flows and experience (</w:t>
            </w:r>
            <w:r w:rsidR="00FC1A45" w:rsidRPr="00855BB3">
              <w:rPr>
                <w:rFonts w:ascii="Times New Roman" w:eastAsia="Times New Roman" w:hAnsi="Times New Roman" w:cs="Times New Roman"/>
                <w:sz w:val="20"/>
                <w:szCs w:val="20"/>
                <w:lang w:eastAsia="en-GB"/>
              </w:rPr>
              <w:t>C0050/R0210 to R0230 and C0060/R0210 toR0230 respectively</w:t>
            </w:r>
            <w:r w:rsidRPr="00855BB3">
              <w:rPr>
                <w:rFonts w:ascii="Times New Roman" w:eastAsia="Times New Roman" w:hAnsi="Times New Roman" w:cs="Times New Roman"/>
                <w:sz w:val="20"/>
                <w:szCs w:val="20"/>
                <w:lang w:eastAsia="en-GB"/>
              </w:rPr>
              <w:t xml:space="preserve">, or alternatively, </w:t>
            </w:r>
            <w:r w:rsidR="00FC1A45" w:rsidRPr="00855BB3">
              <w:rPr>
                <w:rFonts w:ascii="Times New Roman" w:eastAsia="Times New Roman" w:hAnsi="Times New Roman" w:cs="Times New Roman"/>
                <w:sz w:val="20"/>
                <w:szCs w:val="20"/>
                <w:lang w:eastAsia="en-GB"/>
              </w:rPr>
              <w:t>C0050/R0210 to R0240 and C0060/R0210 toR0240</w:t>
            </w:r>
            <w:r w:rsidRPr="00855BB3">
              <w:rPr>
                <w:rFonts w:ascii="Times New Roman" w:eastAsia="Times New Roman" w:hAnsi="Times New Roman" w:cs="Times New Roman"/>
                <w:sz w:val="20"/>
                <w:szCs w:val="20"/>
                <w:lang w:eastAsia="en-GB"/>
              </w:rPr>
              <w:t>, respectively)</w:t>
            </w:r>
            <w:r w:rsidR="00E55876">
              <w:rPr>
                <w:rFonts w:ascii="Times New Roman" w:eastAsia="Times New Roman" w:hAnsi="Times New Roman" w:cs="Times New Roman"/>
                <w:sz w:val="20"/>
                <w:szCs w:val="20"/>
                <w:lang w:eastAsia="en-GB"/>
              </w:rPr>
              <w:t>;</w:t>
            </w:r>
          </w:p>
          <w:p w:rsidR="00FC1A45" w:rsidRPr="00855BB3" w:rsidRDefault="00626A71" w:rsidP="00855BB3">
            <w:pPr>
              <w:pStyle w:val="ListParagraph"/>
              <w:numPr>
                <w:ilvl w:val="1"/>
                <w:numId w:val="8"/>
              </w:numPr>
              <w:spacing w:after="0" w:line="240" w:lineRule="auto"/>
              <w:ind w:left="387" w:firstLine="200"/>
              <w:rPr>
                <w:rFonts w:ascii="Times New Roman" w:eastAsia="Times New Roman" w:hAnsi="Times New Roman" w:cs="Times New Roman"/>
                <w:sz w:val="20"/>
                <w:szCs w:val="20"/>
                <w:lang w:eastAsia="en-GB"/>
              </w:rPr>
            </w:pPr>
            <w:r w:rsidRPr="00855BB3">
              <w:rPr>
                <w:rFonts w:ascii="Times New Roman" w:eastAsia="Times New Roman" w:hAnsi="Times New Roman" w:cs="Times New Roman"/>
                <w:sz w:val="20"/>
                <w:szCs w:val="20"/>
                <w:lang w:eastAsia="en-GB"/>
              </w:rPr>
              <w:t>Based on this figure, run calculations with new discount rates that applied during year N, together with related financial assumptions (if any)</w:t>
            </w:r>
            <w:r w:rsidR="00E55876">
              <w:rPr>
                <w:rFonts w:ascii="Times New Roman" w:eastAsia="Times New Roman" w:hAnsi="Times New Roman" w:cs="Times New Roman"/>
                <w:sz w:val="20"/>
                <w:szCs w:val="20"/>
                <w:lang w:eastAsia="en-GB"/>
              </w:rPr>
              <w:t>.</w:t>
            </w:r>
          </w:p>
          <w:p w:rsidR="00E55876" w:rsidRDefault="00E55876" w:rsidP="00855BB3">
            <w:pPr>
              <w:spacing w:after="0" w:line="240" w:lineRule="auto"/>
              <w:rPr>
                <w:rFonts w:ascii="Times New Roman" w:eastAsia="Times New Roman" w:hAnsi="Times New Roman" w:cs="Times New Roman"/>
                <w:sz w:val="20"/>
                <w:szCs w:val="20"/>
                <w:lang w:eastAsia="en-GB"/>
              </w:rPr>
            </w:pPr>
          </w:p>
          <w:p w:rsidR="00626A71" w:rsidRPr="002466F7" w:rsidRDefault="00FC1A45" w:rsidP="00855BB3">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w:t>
            </w:r>
            <w:r w:rsidR="00626A71" w:rsidRPr="002466F7">
              <w:rPr>
                <w:rFonts w:ascii="Times New Roman" w:eastAsia="Times New Roman" w:hAnsi="Times New Roman" w:cs="Times New Roman"/>
                <w:sz w:val="20"/>
                <w:szCs w:val="20"/>
                <w:lang w:eastAsia="en-GB"/>
              </w:rPr>
              <w:t xml:space="preserve">his will provide the variation of </w:t>
            </w:r>
            <w:ins w:id="347" w:author="Author">
              <w:del w:id="348" w:author="Author">
                <w:r w:rsidR="003B3EAC" w:rsidRPr="003B3EAC" w:rsidDel="00471B92">
                  <w:rPr>
                    <w:rFonts w:ascii="Times New Roman" w:eastAsia="Times New Roman" w:hAnsi="Times New Roman" w:cs="Times New Roman"/>
                    <w:sz w:val="20"/>
                    <w:szCs w:val="20"/>
                    <w:lang w:eastAsia="en-GB"/>
                  </w:rPr>
                  <w:delText xml:space="preserve"> </w:delText>
                </w:r>
              </w:del>
              <w:r w:rsidR="003B3EAC" w:rsidRPr="003B3EAC">
                <w:rPr>
                  <w:rFonts w:ascii="Times New Roman" w:eastAsia="Times New Roman" w:hAnsi="Times New Roman" w:cs="Times New Roman"/>
                  <w:sz w:val="20"/>
                  <w:szCs w:val="20"/>
                  <w:lang w:eastAsia="en-GB"/>
                </w:rPr>
                <w:t>Best Estimate</w:t>
              </w:r>
            </w:ins>
            <w:del w:id="349" w:author="Author">
              <w:r w:rsidR="00626A71" w:rsidRPr="002466F7" w:rsidDel="003B3EAC">
                <w:rPr>
                  <w:rFonts w:ascii="Times New Roman" w:eastAsia="Times New Roman" w:hAnsi="Times New Roman" w:cs="Times New Roman"/>
                  <w:sz w:val="20"/>
                  <w:szCs w:val="20"/>
                  <w:lang w:eastAsia="en-GB"/>
                </w:rPr>
                <w:delText>BE</w:delText>
              </w:r>
            </w:del>
            <w:r w:rsidR="00626A71" w:rsidRPr="002466F7">
              <w:rPr>
                <w:rFonts w:ascii="Times New Roman" w:eastAsia="Times New Roman" w:hAnsi="Times New Roman" w:cs="Times New Roman"/>
                <w:sz w:val="20"/>
                <w:szCs w:val="20"/>
                <w:lang w:eastAsia="en-GB"/>
              </w:rPr>
              <w:t xml:space="preserve"> strictly related to changes in discount rates and related financial assumptions</w:t>
            </w:r>
            <w:r w:rsidR="00E55876">
              <w:rPr>
                <w:rFonts w:ascii="Times New Roman" w:eastAsia="Times New Roman" w:hAnsi="Times New Roman" w:cs="Times New Roman"/>
                <w:sz w:val="20"/>
                <w:szCs w:val="20"/>
                <w:lang w:eastAsia="en-GB"/>
              </w:rPr>
              <w:t>.</w:t>
            </w:r>
          </w:p>
          <w:p w:rsidR="00626A71" w:rsidRPr="002466F7" w:rsidRDefault="00626A71" w:rsidP="001C230E">
            <w:pPr>
              <w:spacing w:after="0" w:line="240" w:lineRule="auto"/>
              <w:ind w:firstLineChars="100" w:firstLine="200"/>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w:t>
            </w:r>
          </w:p>
        </w:tc>
      </w:tr>
      <w:tr w:rsidR="00626A71" w:rsidRPr="002466F7" w:rsidTr="00334117">
        <w:tblPrEx>
          <w:tblW w:w="9214" w:type="dxa"/>
          <w:tblInd w:w="108" w:type="dxa"/>
          <w:tblPrExChange w:id="350" w:author="Author">
            <w:tblPrEx>
              <w:tblW w:w="9214" w:type="dxa"/>
              <w:tblInd w:w="108" w:type="dxa"/>
            </w:tblPrEx>
          </w:tblPrExChange>
        </w:tblPrEx>
        <w:trPr>
          <w:trHeight w:val="1048"/>
          <w:trPrChange w:id="351" w:author="Author">
            <w:trPr>
              <w:gridAfter w:val="0"/>
              <w:trHeight w:val="1048"/>
            </w:trPr>
          </w:trPrChange>
        </w:trPr>
        <w:tc>
          <w:tcPr>
            <w:tcW w:w="1439" w:type="dxa"/>
            <w:tcBorders>
              <w:top w:val="single" w:sz="4" w:space="0" w:color="auto"/>
              <w:left w:val="single" w:sz="4" w:space="0" w:color="auto"/>
              <w:bottom w:val="single" w:sz="4" w:space="0" w:color="auto"/>
              <w:right w:val="single" w:sz="4" w:space="0" w:color="auto"/>
            </w:tcBorders>
            <w:shd w:val="clear" w:color="auto" w:fill="auto"/>
            <w:hideMark/>
            <w:tcPrChange w:id="352" w:author="Author">
              <w:tcPr>
                <w:tcW w:w="1418" w:type="dxa"/>
                <w:gridSpan w:val="2"/>
                <w:tcBorders>
                  <w:top w:val="single" w:sz="4" w:space="0" w:color="auto"/>
                  <w:left w:val="single" w:sz="4" w:space="0" w:color="auto"/>
                  <w:bottom w:val="single" w:sz="4" w:space="0" w:color="auto"/>
                  <w:right w:val="single" w:sz="4" w:space="0" w:color="auto"/>
                </w:tcBorders>
                <w:shd w:val="clear" w:color="auto" w:fill="auto"/>
                <w:hideMark/>
              </w:tcPr>
            </w:tcPrChange>
          </w:tcPr>
          <w:p w:rsidR="00626A71" w:rsidRDefault="00626A71" w:rsidP="00626A71">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C0050</w:t>
            </w:r>
            <w:r w:rsidR="001C6AB6">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C0060/R0260</w:t>
            </w:r>
          </w:p>
          <w:p w:rsidR="00341251" w:rsidRPr="002466F7" w:rsidRDefault="00341251" w:rsidP="00626A71">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Pr="00D24FF5">
              <w:rPr>
                <w:rFonts w:ascii="Times New Roman" w:eastAsia="Times New Roman" w:hAnsi="Times New Roman" w:cs="Times New Roman"/>
                <w:sz w:val="20"/>
                <w:szCs w:val="20"/>
                <w:lang w:eastAsia="en-GB"/>
              </w:rPr>
              <w:t>AA12 and CC12</w:t>
            </w:r>
            <w:r>
              <w:rPr>
                <w:rFonts w:ascii="Times New Roman" w:eastAsia="Times New Roman" w:hAnsi="Times New Roman" w:cs="Times New Roman"/>
                <w:sz w:val="20"/>
                <w:szCs w:val="20"/>
                <w:lang w:eastAsia="en-GB"/>
              </w:rPr>
              <w:t>)</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Change w:id="353" w:author="Author">
              <w:tcPr>
                <w:tcW w:w="2340" w:type="dxa"/>
                <w:tcBorders>
                  <w:top w:val="single" w:sz="4" w:space="0" w:color="auto"/>
                  <w:left w:val="single" w:sz="4" w:space="0" w:color="auto"/>
                  <w:bottom w:val="single" w:sz="4" w:space="0" w:color="auto"/>
                  <w:right w:val="single" w:sz="4" w:space="0" w:color="auto"/>
                </w:tcBorders>
                <w:shd w:val="clear" w:color="auto" w:fill="auto"/>
                <w:hideMark/>
              </w:tcPr>
            </w:tcPrChange>
          </w:tcPr>
          <w:p w:rsidR="00626A71" w:rsidRPr="002466F7" w:rsidRDefault="00626A71"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Other changes not elsewhere explained</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Change w:id="354" w:author="Author">
              <w:tcPr>
                <w:tcW w:w="5456" w:type="dxa"/>
                <w:tcBorders>
                  <w:top w:val="single" w:sz="4" w:space="0" w:color="auto"/>
                  <w:left w:val="single" w:sz="4" w:space="0" w:color="auto"/>
                  <w:bottom w:val="single" w:sz="4" w:space="0" w:color="auto"/>
                  <w:right w:val="single" w:sz="4" w:space="0" w:color="auto"/>
                </w:tcBorders>
                <w:shd w:val="clear" w:color="auto" w:fill="auto"/>
                <w:hideMark/>
              </w:tcPr>
            </w:tcPrChange>
          </w:tcPr>
          <w:p w:rsidR="00626A71" w:rsidRPr="002466F7" w:rsidRDefault="00626A71"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Corresponds to other variations in</w:t>
            </w:r>
            <w:del w:id="355" w:author="Author">
              <w:r w:rsidRPr="002466F7" w:rsidDel="00471B92">
                <w:rPr>
                  <w:rFonts w:ascii="Times New Roman" w:eastAsia="Times New Roman" w:hAnsi="Times New Roman" w:cs="Times New Roman"/>
                  <w:sz w:val="20"/>
                  <w:szCs w:val="20"/>
                  <w:lang w:eastAsia="en-GB"/>
                </w:rPr>
                <w:delText xml:space="preserve"> </w:delText>
              </w:r>
            </w:del>
            <w:ins w:id="356" w:author="Author">
              <w:r w:rsidR="003B3EAC" w:rsidRPr="003B3EAC">
                <w:rPr>
                  <w:rFonts w:ascii="Times New Roman" w:eastAsia="Times New Roman" w:hAnsi="Times New Roman" w:cs="Times New Roman"/>
                  <w:sz w:val="20"/>
                  <w:szCs w:val="20"/>
                  <w:lang w:eastAsia="en-GB"/>
                </w:rPr>
                <w:t xml:space="preserve"> Best Estimate</w:t>
              </w:r>
            </w:ins>
            <w:del w:id="357" w:author="Author">
              <w:r w:rsidRPr="002466F7" w:rsidDel="003B3EAC">
                <w:rPr>
                  <w:rFonts w:ascii="Times New Roman" w:eastAsia="Times New Roman" w:hAnsi="Times New Roman" w:cs="Times New Roman"/>
                  <w:sz w:val="20"/>
                  <w:szCs w:val="20"/>
                  <w:lang w:eastAsia="en-GB"/>
                </w:rPr>
                <w:delText>BE</w:delText>
              </w:r>
            </w:del>
            <w:r w:rsidRPr="002466F7">
              <w:rPr>
                <w:rFonts w:ascii="Times New Roman" w:eastAsia="Times New Roman" w:hAnsi="Times New Roman" w:cs="Times New Roman"/>
                <w:sz w:val="20"/>
                <w:szCs w:val="20"/>
                <w:lang w:eastAsia="en-GB"/>
              </w:rPr>
              <w:t xml:space="preserve">, not captured in cells </w:t>
            </w:r>
            <w:r w:rsidR="00FC1A45">
              <w:rPr>
                <w:rFonts w:ascii="Times New Roman" w:eastAsia="Times New Roman" w:hAnsi="Times New Roman" w:cs="Times New Roman"/>
                <w:sz w:val="20"/>
                <w:szCs w:val="20"/>
                <w:lang w:eastAsia="en-GB"/>
              </w:rPr>
              <w:t>C0010/R0010 to R0100</w:t>
            </w:r>
            <w:r w:rsidRPr="002466F7">
              <w:rPr>
                <w:rFonts w:ascii="Times New Roman" w:eastAsia="Times New Roman" w:hAnsi="Times New Roman" w:cs="Times New Roman"/>
                <w:sz w:val="20"/>
                <w:szCs w:val="20"/>
                <w:lang w:eastAsia="en-GB"/>
              </w:rPr>
              <w:t xml:space="preserve"> (for Life) or </w:t>
            </w:r>
            <w:r w:rsidR="00FC1A45">
              <w:rPr>
                <w:rFonts w:ascii="Times New Roman" w:eastAsia="Times New Roman" w:hAnsi="Times New Roman" w:cs="Times New Roman"/>
                <w:sz w:val="20"/>
                <w:szCs w:val="20"/>
                <w:lang w:eastAsia="en-GB"/>
              </w:rPr>
              <w:t>C0020/R0010 to R0100</w:t>
            </w:r>
            <w:r w:rsidRPr="002466F7">
              <w:rPr>
                <w:rFonts w:ascii="Times New Roman" w:eastAsia="Times New Roman" w:hAnsi="Times New Roman" w:cs="Times New Roman"/>
                <w:sz w:val="20"/>
                <w:szCs w:val="20"/>
                <w:lang w:eastAsia="en-GB"/>
              </w:rPr>
              <w:t xml:space="preserve"> (Non</w:t>
            </w:r>
            <w:r w:rsidR="001C6AB6">
              <w:rPr>
                <w:rFonts w:ascii="Times New Roman" w:eastAsia="Times New Roman" w:hAnsi="Times New Roman" w:cs="Times New Roman"/>
                <w:sz w:val="20"/>
                <w:szCs w:val="20"/>
                <w:lang w:eastAsia="en-GB"/>
              </w:rPr>
              <w:t>-</w:t>
            </w:r>
            <w:r w:rsidRPr="002466F7">
              <w:rPr>
                <w:rFonts w:ascii="Times New Roman" w:eastAsia="Times New Roman" w:hAnsi="Times New Roman" w:cs="Times New Roman"/>
                <w:sz w:val="20"/>
                <w:szCs w:val="20"/>
                <w:lang w:eastAsia="en-GB"/>
              </w:rPr>
              <w:t xml:space="preserve">Life).  </w:t>
            </w:r>
          </w:p>
          <w:p w:rsidR="00626A71" w:rsidRPr="002466F7" w:rsidRDefault="00626A71"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w:t>
            </w:r>
          </w:p>
        </w:tc>
      </w:tr>
      <w:tr w:rsidR="00626A71" w:rsidRPr="002466F7" w:rsidTr="00334117">
        <w:tblPrEx>
          <w:tblW w:w="9214" w:type="dxa"/>
          <w:tblInd w:w="108" w:type="dxa"/>
          <w:tblPrExChange w:id="358" w:author="Author">
            <w:tblPrEx>
              <w:tblW w:w="9214" w:type="dxa"/>
              <w:tblInd w:w="108" w:type="dxa"/>
            </w:tblPrEx>
          </w:tblPrExChange>
        </w:tblPrEx>
        <w:trPr>
          <w:trHeight w:val="1120"/>
          <w:trPrChange w:id="359" w:author="Author">
            <w:trPr>
              <w:gridAfter w:val="0"/>
              <w:trHeight w:val="1120"/>
            </w:trPr>
          </w:trPrChange>
        </w:trPr>
        <w:tc>
          <w:tcPr>
            <w:tcW w:w="1439" w:type="dxa"/>
            <w:tcBorders>
              <w:top w:val="single" w:sz="4" w:space="0" w:color="auto"/>
              <w:left w:val="single" w:sz="4" w:space="0" w:color="auto"/>
              <w:bottom w:val="single" w:sz="4" w:space="0" w:color="auto"/>
              <w:right w:val="single" w:sz="4" w:space="0" w:color="auto"/>
            </w:tcBorders>
            <w:shd w:val="clear" w:color="auto" w:fill="auto"/>
            <w:hideMark/>
            <w:tcPrChange w:id="360" w:author="Author">
              <w:tcPr>
                <w:tcW w:w="1418" w:type="dxa"/>
                <w:gridSpan w:val="2"/>
                <w:tcBorders>
                  <w:top w:val="single" w:sz="4" w:space="0" w:color="auto"/>
                  <w:left w:val="single" w:sz="4" w:space="0" w:color="auto"/>
                  <w:bottom w:val="single" w:sz="4" w:space="0" w:color="auto"/>
                  <w:right w:val="single" w:sz="4" w:space="0" w:color="auto"/>
                </w:tcBorders>
                <w:shd w:val="clear" w:color="auto" w:fill="auto"/>
                <w:hideMark/>
              </w:tcPr>
            </w:tcPrChange>
          </w:tcPr>
          <w:p w:rsidR="00626A71" w:rsidRDefault="00626A71" w:rsidP="00626A71">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C0050</w:t>
            </w:r>
            <w:r w:rsidR="001C6AB6">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C0060/R0270</w:t>
            </w:r>
          </w:p>
          <w:p w:rsidR="00341251" w:rsidRPr="002466F7" w:rsidRDefault="00341251" w:rsidP="00626A71">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Pr="00D24FF5">
              <w:rPr>
                <w:rFonts w:ascii="Times New Roman" w:eastAsia="Times New Roman" w:hAnsi="Times New Roman" w:cs="Times New Roman"/>
                <w:sz w:val="20"/>
                <w:szCs w:val="20"/>
                <w:lang w:eastAsia="en-GB"/>
              </w:rPr>
              <w:t>AA13 and CC13</w:t>
            </w:r>
            <w:r>
              <w:rPr>
                <w:rFonts w:ascii="Times New Roman" w:eastAsia="Times New Roman" w:hAnsi="Times New Roman" w:cs="Times New Roman"/>
                <w:sz w:val="20"/>
                <w:szCs w:val="20"/>
                <w:lang w:eastAsia="en-GB"/>
              </w:rPr>
              <w:t>)</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Change w:id="361" w:author="Author">
              <w:tcPr>
                <w:tcW w:w="2340" w:type="dxa"/>
                <w:tcBorders>
                  <w:top w:val="single" w:sz="4" w:space="0" w:color="auto"/>
                  <w:left w:val="single" w:sz="4" w:space="0" w:color="auto"/>
                  <w:bottom w:val="single" w:sz="4" w:space="0" w:color="auto"/>
                  <w:right w:val="single" w:sz="4" w:space="0" w:color="auto"/>
                </w:tcBorders>
                <w:shd w:val="clear" w:color="auto" w:fill="auto"/>
                <w:hideMark/>
              </w:tcPr>
            </w:tcPrChange>
          </w:tcPr>
          <w:p w:rsidR="00626A71" w:rsidRPr="002466F7" w:rsidRDefault="00626A71" w:rsidP="00471B92">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Closing </w:t>
            </w:r>
            <w:ins w:id="362" w:author="Author">
              <w:del w:id="363" w:author="Author">
                <w:r w:rsidR="003B3EAC" w:rsidRPr="003B3EAC" w:rsidDel="00471B92">
                  <w:rPr>
                    <w:rFonts w:ascii="Times New Roman" w:eastAsia="Times New Roman" w:hAnsi="Times New Roman" w:cs="Times New Roman"/>
                    <w:sz w:val="20"/>
                    <w:szCs w:val="20"/>
                    <w:lang w:eastAsia="en-GB"/>
                  </w:rPr>
                  <w:delText xml:space="preserve"> </w:delText>
                </w:r>
              </w:del>
              <w:r w:rsidR="003B3EAC" w:rsidRPr="003B3EAC">
                <w:rPr>
                  <w:rFonts w:ascii="Times New Roman" w:eastAsia="Times New Roman" w:hAnsi="Times New Roman" w:cs="Times New Roman"/>
                  <w:sz w:val="20"/>
                  <w:szCs w:val="20"/>
                  <w:lang w:eastAsia="en-GB"/>
                </w:rPr>
                <w:t>Best Estimate</w:t>
              </w:r>
            </w:ins>
            <w:del w:id="364" w:author="Author">
              <w:r w:rsidRPr="002466F7" w:rsidDel="003B3EAC">
                <w:rPr>
                  <w:rFonts w:ascii="Times New Roman" w:eastAsia="Times New Roman" w:hAnsi="Times New Roman" w:cs="Times New Roman"/>
                  <w:sz w:val="20"/>
                  <w:szCs w:val="20"/>
                  <w:lang w:eastAsia="en-GB"/>
                </w:rPr>
                <w:delText>BE</w:delText>
              </w:r>
            </w:del>
          </w:p>
        </w:tc>
        <w:tc>
          <w:tcPr>
            <w:tcW w:w="5435" w:type="dxa"/>
            <w:tcBorders>
              <w:top w:val="single" w:sz="4" w:space="0" w:color="auto"/>
              <w:left w:val="single" w:sz="4" w:space="0" w:color="auto"/>
              <w:bottom w:val="single" w:sz="4" w:space="0" w:color="auto"/>
              <w:right w:val="single" w:sz="4" w:space="0" w:color="auto"/>
            </w:tcBorders>
            <w:shd w:val="clear" w:color="auto" w:fill="auto"/>
            <w:hideMark/>
            <w:tcPrChange w:id="365" w:author="Author">
              <w:tcPr>
                <w:tcW w:w="5456" w:type="dxa"/>
                <w:tcBorders>
                  <w:top w:val="single" w:sz="4" w:space="0" w:color="auto"/>
                  <w:left w:val="single" w:sz="4" w:space="0" w:color="auto"/>
                  <w:bottom w:val="single" w:sz="4" w:space="0" w:color="auto"/>
                  <w:right w:val="single" w:sz="4" w:space="0" w:color="auto"/>
                </w:tcBorders>
                <w:shd w:val="clear" w:color="auto" w:fill="auto"/>
                <w:hideMark/>
              </w:tcPr>
            </w:tcPrChange>
          </w:tcPr>
          <w:p w:rsidR="00626A71" w:rsidRPr="00855BB3" w:rsidRDefault="00626A71"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Amount of Best Estimate as stated in the Balance Sheet at closing year N related to those </w:t>
            </w:r>
            <w:proofErr w:type="spellStart"/>
            <w:r w:rsidRPr="002466F7">
              <w:rPr>
                <w:rFonts w:ascii="Times New Roman" w:eastAsia="Times New Roman" w:hAnsi="Times New Roman" w:cs="Times New Roman"/>
                <w:sz w:val="20"/>
                <w:szCs w:val="20"/>
                <w:lang w:eastAsia="en-GB"/>
              </w:rPr>
              <w:t>LoBs</w:t>
            </w:r>
            <w:proofErr w:type="spellEnd"/>
            <w:r w:rsidRPr="002466F7">
              <w:rPr>
                <w:rFonts w:ascii="Times New Roman" w:eastAsia="Times New Roman" w:hAnsi="Times New Roman" w:cs="Times New Roman"/>
                <w:sz w:val="20"/>
                <w:szCs w:val="20"/>
                <w:lang w:eastAsia="en-GB"/>
              </w:rPr>
              <w:t xml:space="preserve"> for which an accident year approach (AY) is used for Best Estimate calculation. </w:t>
            </w:r>
            <w:r w:rsidRPr="00855BB3">
              <w:rPr>
                <w:rFonts w:ascii="Times New Roman" w:eastAsia="Times New Roman" w:hAnsi="Times New Roman" w:cs="Times New Roman"/>
                <w:sz w:val="20"/>
                <w:szCs w:val="20"/>
                <w:lang w:eastAsia="en-GB"/>
              </w:rPr>
              <w:t> </w:t>
            </w:r>
          </w:p>
          <w:p w:rsidR="00626A71" w:rsidRPr="00855BB3" w:rsidRDefault="00626A71" w:rsidP="00792C1B">
            <w:pPr>
              <w:spacing w:after="0" w:line="240" w:lineRule="auto"/>
              <w:rPr>
                <w:rFonts w:ascii="Times New Roman" w:eastAsia="Times New Roman" w:hAnsi="Times New Roman" w:cs="Times New Roman"/>
                <w:sz w:val="20"/>
                <w:szCs w:val="20"/>
                <w:lang w:eastAsia="en-GB"/>
              </w:rPr>
            </w:pPr>
            <w:r w:rsidRPr="00855BB3">
              <w:rPr>
                <w:rFonts w:ascii="Times New Roman" w:eastAsia="Times New Roman" w:hAnsi="Times New Roman" w:cs="Times New Roman"/>
                <w:sz w:val="20"/>
                <w:szCs w:val="20"/>
                <w:lang w:eastAsia="en-GB"/>
              </w:rPr>
              <w:t> </w:t>
            </w:r>
          </w:p>
        </w:tc>
      </w:tr>
      <w:tr w:rsidR="00000ED3" w:rsidRPr="002466F7" w:rsidTr="00DB44BC">
        <w:trPr>
          <w:trHeight w:val="617"/>
        </w:trPr>
        <w:tc>
          <w:tcPr>
            <w:tcW w:w="9214" w:type="dxa"/>
            <w:gridSpan w:val="3"/>
            <w:tcBorders>
              <w:top w:val="single" w:sz="4" w:space="0" w:color="auto"/>
              <w:bottom w:val="single" w:sz="4" w:space="0" w:color="auto"/>
            </w:tcBorders>
            <w:shd w:val="clear" w:color="auto" w:fill="auto"/>
          </w:tcPr>
          <w:p w:rsidR="00000ED3" w:rsidRPr="00DB44BC" w:rsidRDefault="00000ED3" w:rsidP="00DB44BC">
            <w:pPr>
              <w:spacing w:before="120" w:after="120" w:line="240" w:lineRule="auto"/>
              <w:rPr>
                <w:rFonts w:ascii="Times New Roman" w:eastAsia="Times New Roman" w:hAnsi="Times New Roman" w:cs="Times New Roman"/>
                <w:b/>
                <w:sz w:val="20"/>
                <w:szCs w:val="20"/>
                <w:lang w:eastAsia="en-GB"/>
              </w:rPr>
            </w:pPr>
            <w:r w:rsidRPr="00DB44BC">
              <w:rPr>
                <w:rFonts w:ascii="Times New Roman" w:eastAsia="Times New Roman" w:hAnsi="Times New Roman" w:cs="Times New Roman"/>
                <w:b/>
                <w:sz w:val="20"/>
                <w:szCs w:val="20"/>
                <w:lang w:eastAsia="en-GB"/>
              </w:rPr>
              <w:t xml:space="preserve">Of which the following </w:t>
            </w:r>
            <w:r w:rsidRPr="00000ED3">
              <w:rPr>
                <w:rFonts w:ascii="Times New Roman" w:eastAsia="Times New Roman" w:hAnsi="Times New Roman" w:cs="Times New Roman"/>
                <w:b/>
                <w:sz w:val="20"/>
                <w:szCs w:val="20"/>
                <w:lang w:eastAsia="en-GB"/>
              </w:rPr>
              <w:t xml:space="preserve">breakdown of Variation in Best Estimate - analysis per AY if applicable – </w:t>
            </w:r>
            <w:r w:rsidRPr="00855BB3">
              <w:rPr>
                <w:rFonts w:ascii="Times New Roman" w:eastAsia="Times New Roman" w:hAnsi="Times New Roman" w:cs="Times New Roman"/>
                <w:b/>
                <w:sz w:val="20"/>
                <w:szCs w:val="20"/>
                <w:lang w:eastAsia="en-GB"/>
              </w:rPr>
              <w:t>reinsurance recoverables</w:t>
            </w:r>
          </w:p>
        </w:tc>
      </w:tr>
      <w:tr w:rsidR="00626A71" w:rsidRPr="002466F7" w:rsidTr="00334117">
        <w:tblPrEx>
          <w:tblW w:w="9214" w:type="dxa"/>
          <w:tblInd w:w="108" w:type="dxa"/>
          <w:tblPrExChange w:id="366" w:author="Author">
            <w:tblPrEx>
              <w:tblW w:w="9214" w:type="dxa"/>
              <w:tblInd w:w="108" w:type="dxa"/>
            </w:tblPrEx>
          </w:tblPrExChange>
        </w:tblPrEx>
        <w:trPr>
          <w:trHeight w:val="1118"/>
          <w:trPrChange w:id="367" w:author="Author">
            <w:trPr>
              <w:gridAfter w:val="0"/>
              <w:trHeight w:val="1118"/>
            </w:trPr>
          </w:trPrChange>
        </w:trPr>
        <w:tc>
          <w:tcPr>
            <w:tcW w:w="1439" w:type="dxa"/>
            <w:tcBorders>
              <w:top w:val="single" w:sz="4" w:space="0" w:color="auto"/>
              <w:left w:val="single" w:sz="4" w:space="0" w:color="auto"/>
              <w:bottom w:val="single" w:sz="4" w:space="0" w:color="auto"/>
              <w:right w:val="single" w:sz="4" w:space="0" w:color="auto"/>
            </w:tcBorders>
            <w:shd w:val="clear" w:color="auto" w:fill="auto"/>
            <w:hideMark/>
            <w:tcPrChange w:id="368" w:author="Author">
              <w:tcPr>
                <w:tcW w:w="1418" w:type="dxa"/>
                <w:gridSpan w:val="2"/>
                <w:tcBorders>
                  <w:top w:val="single" w:sz="4" w:space="0" w:color="auto"/>
                  <w:left w:val="single" w:sz="4" w:space="0" w:color="auto"/>
                  <w:bottom w:val="single" w:sz="4" w:space="0" w:color="auto"/>
                  <w:right w:val="single" w:sz="4" w:space="0" w:color="auto"/>
                </w:tcBorders>
                <w:shd w:val="clear" w:color="auto" w:fill="auto"/>
                <w:hideMark/>
              </w:tcPr>
            </w:tcPrChange>
          </w:tcPr>
          <w:p w:rsidR="00626A71" w:rsidRDefault="00FC1A45" w:rsidP="00792C1B">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C0070</w:t>
            </w:r>
            <w:r w:rsidR="00000ED3">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C0080/R0280</w:t>
            </w:r>
          </w:p>
          <w:p w:rsidR="00341251" w:rsidRPr="002466F7" w:rsidRDefault="00341251" w:rsidP="00792C1B">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Pr="00D24FF5">
              <w:rPr>
                <w:rFonts w:ascii="Times New Roman" w:eastAsia="Times New Roman" w:hAnsi="Times New Roman" w:cs="Times New Roman"/>
                <w:sz w:val="20"/>
                <w:szCs w:val="20"/>
                <w:lang w:eastAsia="en-GB"/>
              </w:rPr>
              <w:t>BB1 and DD1</w:t>
            </w:r>
            <w:r>
              <w:rPr>
                <w:rFonts w:ascii="Times New Roman" w:eastAsia="Times New Roman" w:hAnsi="Times New Roman" w:cs="Times New Roman"/>
                <w:sz w:val="20"/>
                <w:szCs w:val="20"/>
                <w:lang w:eastAsia="en-GB"/>
              </w:rPr>
              <w:t>)</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Change w:id="369" w:author="Author">
              <w:tcPr>
                <w:tcW w:w="2340" w:type="dxa"/>
                <w:tcBorders>
                  <w:top w:val="single" w:sz="4" w:space="0" w:color="auto"/>
                  <w:left w:val="single" w:sz="4" w:space="0" w:color="auto"/>
                  <w:bottom w:val="single" w:sz="4" w:space="0" w:color="auto"/>
                  <w:right w:val="single" w:sz="4" w:space="0" w:color="auto"/>
                </w:tcBorders>
                <w:shd w:val="clear" w:color="auto" w:fill="auto"/>
                <w:hideMark/>
              </w:tcPr>
            </w:tcPrChange>
          </w:tcPr>
          <w:p w:rsidR="00626A71" w:rsidRPr="002466F7" w:rsidRDefault="00626A71"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Opening </w:t>
            </w:r>
            <w:ins w:id="370" w:author="Author">
              <w:r w:rsidR="002F4535" w:rsidRPr="002466F7">
                <w:rPr>
                  <w:rFonts w:ascii="Times New Roman" w:eastAsia="Times New Roman" w:hAnsi="Times New Roman" w:cs="Times New Roman"/>
                  <w:sz w:val="20"/>
                  <w:szCs w:val="20"/>
                  <w:lang w:eastAsia="en-GB"/>
                </w:rPr>
                <w:t>Best Estimate</w:t>
              </w:r>
            </w:ins>
            <w:del w:id="371" w:author="Author">
              <w:r w:rsidRPr="002466F7" w:rsidDel="002F4535">
                <w:rPr>
                  <w:rFonts w:ascii="Times New Roman" w:eastAsia="Times New Roman" w:hAnsi="Times New Roman" w:cs="Times New Roman"/>
                  <w:sz w:val="20"/>
                  <w:szCs w:val="20"/>
                  <w:lang w:eastAsia="en-GB"/>
                </w:rPr>
                <w:delText>BE</w:delText>
              </w:r>
            </w:del>
          </w:p>
        </w:tc>
        <w:tc>
          <w:tcPr>
            <w:tcW w:w="5435" w:type="dxa"/>
            <w:tcBorders>
              <w:top w:val="single" w:sz="4" w:space="0" w:color="auto"/>
              <w:left w:val="single" w:sz="4" w:space="0" w:color="auto"/>
              <w:bottom w:val="single" w:sz="4" w:space="0" w:color="auto"/>
              <w:right w:val="single" w:sz="4" w:space="0" w:color="auto"/>
            </w:tcBorders>
            <w:shd w:val="clear" w:color="auto" w:fill="auto"/>
            <w:hideMark/>
            <w:tcPrChange w:id="372" w:author="Author">
              <w:tcPr>
                <w:tcW w:w="5456" w:type="dxa"/>
                <w:tcBorders>
                  <w:top w:val="single" w:sz="4" w:space="0" w:color="auto"/>
                  <w:left w:val="single" w:sz="4" w:space="0" w:color="auto"/>
                  <w:bottom w:val="single" w:sz="4" w:space="0" w:color="auto"/>
                  <w:right w:val="single" w:sz="4" w:space="0" w:color="auto"/>
                </w:tcBorders>
                <w:shd w:val="clear" w:color="auto" w:fill="auto"/>
                <w:hideMark/>
              </w:tcPr>
            </w:tcPrChange>
          </w:tcPr>
          <w:p w:rsidR="00626A71" w:rsidRPr="002466F7" w:rsidRDefault="00626A71">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Amount of Best Estimate of reinsurance recoverable as stated in the Balance Sheet at closing year N-1 related to those Lines of Business (</w:t>
            </w:r>
            <w:proofErr w:type="spellStart"/>
            <w:r w:rsidRPr="002466F7">
              <w:rPr>
                <w:rFonts w:ascii="Times New Roman" w:eastAsia="Times New Roman" w:hAnsi="Times New Roman" w:cs="Times New Roman"/>
                <w:sz w:val="20"/>
                <w:szCs w:val="20"/>
                <w:lang w:eastAsia="en-GB"/>
              </w:rPr>
              <w:t>LoBs</w:t>
            </w:r>
            <w:proofErr w:type="spellEnd"/>
            <w:r w:rsidRPr="002466F7">
              <w:rPr>
                <w:rFonts w:ascii="Times New Roman" w:eastAsia="Times New Roman" w:hAnsi="Times New Roman" w:cs="Times New Roman"/>
                <w:sz w:val="20"/>
                <w:szCs w:val="20"/>
                <w:lang w:eastAsia="en-GB"/>
              </w:rPr>
              <w:t xml:space="preserve">) for which an accident year approach (AY) is used for Best Estimate calculation. </w:t>
            </w:r>
          </w:p>
        </w:tc>
      </w:tr>
      <w:tr w:rsidR="00626A71" w:rsidRPr="002466F7" w:rsidTr="00334117">
        <w:tblPrEx>
          <w:tblW w:w="9214" w:type="dxa"/>
          <w:tblInd w:w="108" w:type="dxa"/>
          <w:tblPrExChange w:id="373" w:author="Author">
            <w:tblPrEx>
              <w:tblW w:w="9214" w:type="dxa"/>
              <w:tblInd w:w="108" w:type="dxa"/>
            </w:tblPrEx>
          </w:tblPrExChange>
        </w:tblPrEx>
        <w:trPr>
          <w:trHeight w:val="1262"/>
          <w:trPrChange w:id="374" w:author="Author">
            <w:trPr>
              <w:gridAfter w:val="0"/>
              <w:trHeight w:val="1262"/>
            </w:trPr>
          </w:trPrChange>
        </w:trPr>
        <w:tc>
          <w:tcPr>
            <w:tcW w:w="1439" w:type="dxa"/>
            <w:tcBorders>
              <w:top w:val="single" w:sz="4" w:space="0" w:color="auto"/>
              <w:left w:val="single" w:sz="4" w:space="0" w:color="auto"/>
              <w:bottom w:val="single" w:sz="4" w:space="0" w:color="auto"/>
              <w:right w:val="single" w:sz="4" w:space="0" w:color="auto"/>
            </w:tcBorders>
            <w:shd w:val="clear" w:color="auto" w:fill="auto"/>
            <w:hideMark/>
            <w:tcPrChange w:id="375" w:author="Author">
              <w:tcPr>
                <w:tcW w:w="1418" w:type="dxa"/>
                <w:gridSpan w:val="2"/>
                <w:tcBorders>
                  <w:top w:val="single" w:sz="4" w:space="0" w:color="auto"/>
                  <w:left w:val="single" w:sz="4" w:space="0" w:color="auto"/>
                  <w:bottom w:val="single" w:sz="4" w:space="0" w:color="auto"/>
                  <w:right w:val="single" w:sz="4" w:space="0" w:color="auto"/>
                </w:tcBorders>
                <w:shd w:val="clear" w:color="auto" w:fill="auto"/>
                <w:hideMark/>
              </w:tcPr>
            </w:tcPrChange>
          </w:tcPr>
          <w:p w:rsidR="00626A71" w:rsidRDefault="00FC1A45" w:rsidP="00792C1B">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C0070</w:t>
            </w:r>
            <w:r w:rsidR="00000ED3">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C0080/R0290</w:t>
            </w:r>
          </w:p>
          <w:p w:rsidR="00341251" w:rsidRPr="002466F7" w:rsidRDefault="00341251" w:rsidP="00792C1B">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Pr="00D24FF5">
              <w:rPr>
                <w:rFonts w:ascii="Times New Roman" w:eastAsia="Times New Roman" w:hAnsi="Times New Roman" w:cs="Times New Roman"/>
                <w:sz w:val="20"/>
                <w:szCs w:val="20"/>
                <w:lang w:eastAsia="en-GB"/>
              </w:rPr>
              <w:t>BB2 and DD2</w:t>
            </w:r>
            <w:r>
              <w:rPr>
                <w:rFonts w:ascii="Times New Roman" w:eastAsia="Times New Roman" w:hAnsi="Times New Roman" w:cs="Times New Roman"/>
                <w:sz w:val="20"/>
                <w:szCs w:val="20"/>
                <w:lang w:eastAsia="en-GB"/>
              </w:rPr>
              <w:t>)</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Change w:id="376" w:author="Author">
              <w:tcPr>
                <w:tcW w:w="2340" w:type="dxa"/>
                <w:tcBorders>
                  <w:top w:val="single" w:sz="4" w:space="0" w:color="auto"/>
                  <w:left w:val="single" w:sz="4" w:space="0" w:color="auto"/>
                  <w:bottom w:val="single" w:sz="4" w:space="0" w:color="auto"/>
                  <w:right w:val="single" w:sz="4" w:space="0" w:color="auto"/>
                </w:tcBorders>
                <w:shd w:val="clear" w:color="auto" w:fill="auto"/>
                <w:hideMark/>
              </w:tcPr>
            </w:tcPrChange>
          </w:tcPr>
          <w:p w:rsidR="00626A71" w:rsidRPr="002466F7" w:rsidRDefault="00626A71"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Closing </w:t>
            </w:r>
            <w:ins w:id="377" w:author="Author">
              <w:r w:rsidR="002F4535" w:rsidRPr="002466F7">
                <w:rPr>
                  <w:rFonts w:ascii="Times New Roman" w:eastAsia="Times New Roman" w:hAnsi="Times New Roman" w:cs="Times New Roman"/>
                  <w:sz w:val="20"/>
                  <w:szCs w:val="20"/>
                  <w:lang w:eastAsia="en-GB"/>
                </w:rPr>
                <w:t>Best Estimate</w:t>
              </w:r>
            </w:ins>
            <w:del w:id="378" w:author="Author">
              <w:r w:rsidRPr="002466F7" w:rsidDel="002F4535">
                <w:rPr>
                  <w:rFonts w:ascii="Times New Roman" w:eastAsia="Times New Roman" w:hAnsi="Times New Roman" w:cs="Times New Roman"/>
                  <w:sz w:val="20"/>
                  <w:szCs w:val="20"/>
                  <w:lang w:eastAsia="en-GB"/>
                </w:rPr>
                <w:delText>BE</w:delText>
              </w:r>
            </w:del>
          </w:p>
        </w:tc>
        <w:tc>
          <w:tcPr>
            <w:tcW w:w="5435" w:type="dxa"/>
            <w:tcBorders>
              <w:top w:val="single" w:sz="4" w:space="0" w:color="auto"/>
              <w:left w:val="single" w:sz="4" w:space="0" w:color="auto"/>
              <w:bottom w:val="single" w:sz="4" w:space="0" w:color="auto"/>
              <w:right w:val="single" w:sz="4" w:space="0" w:color="auto"/>
            </w:tcBorders>
            <w:shd w:val="clear" w:color="auto" w:fill="auto"/>
            <w:hideMark/>
            <w:tcPrChange w:id="379" w:author="Author">
              <w:tcPr>
                <w:tcW w:w="5456" w:type="dxa"/>
                <w:tcBorders>
                  <w:top w:val="single" w:sz="4" w:space="0" w:color="auto"/>
                  <w:left w:val="single" w:sz="4" w:space="0" w:color="auto"/>
                  <w:bottom w:val="single" w:sz="4" w:space="0" w:color="auto"/>
                  <w:right w:val="single" w:sz="4" w:space="0" w:color="auto"/>
                </w:tcBorders>
                <w:shd w:val="clear" w:color="auto" w:fill="auto"/>
                <w:hideMark/>
              </w:tcPr>
            </w:tcPrChange>
          </w:tcPr>
          <w:p w:rsidR="00626A71" w:rsidRPr="002466F7" w:rsidRDefault="00626A71"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Amount of Best Estimate of reinsurance recoverable as stated in the Balance Sheet at closing year N related to those </w:t>
            </w:r>
            <w:proofErr w:type="spellStart"/>
            <w:r w:rsidRPr="002466F7">
              <w:rPr>
                <w:rFonts w:ascii="Times New Roman" w:eastAsia="Times New Roman" w:hAnsi="Times New Roman" w:cs="Times New Roman"/>
                <w:sz w:val="20"/>
                <w:szCs w:val="20"/>
                <w:lang w:eastAsia="en-GB"/>
              </w:rPr>
              <w:t>LoBs</w:t>
            </w:r>
            <w:proofErr w:type="spellEnd"/>
            <w:r w:rsidRPr="002466F7">
              <w:rPr>
                <w:rFonts w:ascii="Times New Roman" w:eastAsia="Times New Roman" w:hAnsi="Times New Roman" w:cs="Times New Roman"/>
                <w:sz w:val="20"/>
                <w:szCs w:val="20"/>
                <w:lang w:eastAsia="en-GB"/>
              </w:rPr>
              <w:t xml:space="preserve"> for which an accident year approach (AY) is used for Best Estimate calculation. </w:t>
            </w:r>
          </w:p>
          <w:p w:rsidR="00626A71" w:rsidRPr="002466F7" w:rsidRDefault="00626A71">
            <w:pPr>
              <w:spacing w:after="0" w:line="240" w:lineRule="auto"/>
              <w:rPr>
                <w:rFonts w:ascii="Times New Roman" w:eastAsia="Times New Roman" w:hAnsi="Times New Roman" w:cs="Times New Roman"/>
                <w:sz w:val="20"/>
                <w:szCs w:val="20"/>
                <w:lang w:eastAsia="en-GB"/>
              </w:rPr>
            </w:pPr>
          </w:p>
        </w:tc>
      </w:tr>
      <w:tr w:rsidR="00B14681" w:rsidRPr="00B14681" w:rsidTr="00855BB3">
        <w:trPr>
          <w:trHeight w:val="699"/>
        </w:trPr>
        <w:tc>
          <w:tcPr>
            <w:tcW w:w="9214" w:type="dxa"/>
            <w:gridSpan w:val="3"/>
            <w:tcBorders>
              <w:top w:val="single" w:sz="4" w:space="0" w:color="auto"/>
              <w:bottom w:val="single" w:sz="4" w:space="0" w:color="auto"/>
            </w:tcBorders>
            <w:shd w:val="clear" w:color="auto" w:fill="auto"/>
          </w:tcPr>
          <w:p w:rsidR="00B14681" w:rsidRPr="00855BB3" w:rsidRDefault="00B14681" w:rsidP="00855BB3">
            <w:pPr>
              <w:spacing w:before="120" w:after="120" w:line="240" w:lineRule="auto"/>
              <w:rPr>
                <w:rFonts w:ascii="Times New Roman" w:eastAsia="Times New Roman" w:hAnsi="Times New Roman" w:cs="Times New Roman"/>
                <w:b/>
                <w:sz w:val="20"/>
                <w:szCs w:val="20"/>
                <w:lang w:eastAsia="en-GB"/>
              </w:rPr>
            </w:pPr>
            <w:r w:rsidRPr="00855BB3">
              <w:rPr>
                <w:rFonts w:ascii="Times New Roman" w:eastAsia="Times New Roman" w:hAnsi="Times New Roman" w:cs="Times New Roman"/>
                <w:b/>
                <w:sz w:val="20"/>
                <w:szCs w:val="20"/>
                <w:lang w:eastAsia="en-GB"/>
              </w:rPr>
              <w:t>Of which adjustments in Technical Provisions related to valuation of Unit linked contracts, with theoretically a neutralizing impact on Assets over Liabilities</w:t>
            </w:r>
          </w:p>
        </w:tc>
      </w:tr>
      <w:tr w:rsidR="00626A71" w:rsidRPr="002466F7" w:rsidTr="00334117">
        <w:tblPrEx>
          <w:tblW w:w="9214" w:type="dxa"/>
          <w:tblInd w:w="108" w:type="dxa"/>
          <w:tblPrExChange w:id="380" w:author="Author">
            <w:tblPrEx>
              <w:tblW w:w="9214" w:type="dxa"/>
              <w:tblInd w:w="108" w:type="dxa"/>
            </w:tblPrEx>
          </w:tblPrExChange>
        </w:tblPrEx>
        <w:trPr>
          <w:trHeight w:val="1262"/>
          <w:trPrChange w:id="381" w:author="Author">
            <w:trPr>
              <w:gridAfter w:val="0"/>
              <w:trHeight w:val="1262"/>
            </w:trPr>
          </w:trPrChange>
        </w:trPr>
        <w:tc>
          <w:tcPr>
            <w:tcW w:w="1439" w:type="dxa"/>
            <w:tcBorders>
              <w:top w:val="single" w:sz="4" w:space="0" w:color="auto"/>
              <w:left w:val="single" w:sz="4" w:space="0" w:color="auto"/>
              <w:bottom w:val="single" w:sz="4" w:space="0" w:color="auto"/>
              <w:right w:val="single" w:sz="4" w:space="0" w:color="auto"/>
            </w:tcBorders>
            <w:shd w:val="clear" w:color="auto" w:fill="auto"/>
            <w:hideMark/>
            <w:tcPrChange w:id="382" w:author="Author">
              <w:tcPr>
                <w:tcW w:w="1418" w:type="dxa"/>
                <w:gridSpan w:val="2"/>
                <w:tcBorders>
                  <w:top w:val="single" w:sz="4" w:space="0" w:color="auto"/>
                  <w:left w:val="single" w:sz="4" w:space="0" w:color="auto"/>
                  <w:bottom w:val="single" w:sz="4" w:space="0" w:color="auto"/>
                  <w:right w:val="single" w:sz="4" w:space="0" w:color="auto"/>
                </w:tcBorders>
                <w:shd w:val="clear" w:color="auto" w:fill="auto"/>
                <w:hideMark/>
              </w:tcPr>
            </w:tcPrChange>
          </w:tcPr>
          <w:p w:rsidR="00626A71" w:rsidRDefault="00FC1A45" w:rsidP="00792C1B">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C0090 / R0300</w:t>
            </w:r>
          </w:p>
          <w:p w:rsidR="00AD643D" w:rsidRPr="002466F7" w:rsidRDefault="00AD643D" w:rsidP="00792C1B">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Pr="00D24FF5">
              <w:rPr>
                <w:rFonts w:ascii="Times New Roman" w:eastAsia="Times New Roman" w:hAnsi="Times New Roman" w:cs="Times New Roman"/>
                <w:sz w:val="20"/>
                <w:szCs w:val="20"/>
                <w:lang w:eastAsia="en-GB"/>
              </w:rPr>
              <w:t>U1</w:t>
            </w:r>
            <w:r>
              <w:rPr>
                <w:rFonts w:ascii="Times New Roman" w:eastAsia="Times New Roman" w:hAnsi="Times New Roman" w:cs="Times New Roman"/>
                <w:sz w:val="20"/>
                <w:szCs w:val="20"/>
                <w:lang w:eastAsia="en-GB"/>
              </w:rPr>
              <w:t>)</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Change w:id="383" w:author="Author">
              <w:tcPr>
                <w:tcW w:w="2340" w:type="dxa"/>
                <w:tcBorders>
                  <w:top w:val="single" w:sz="4" w:space="0" w:color="auto"/>
                  <w:left w:val="single" w:sz="4" w:space="0" w:color="auto"/>
                  <w:bottom w:val="single" w:sz="4" w:space="0" w:color="auto"/>
                  <w:right w:val="single" w:sz="4" w:space="0" w:color="auto"/>
                </w:tcBorders>
                <w:shd w:val="clear" w:color="auto" w:fill="auto"/>
                <w:hideMark/>
              </w:tcPr>
            </w:tcPrChange>
          </w:tcPr>
          <w:p w:rsidR="00626A71" w:rsidRPr="002466F7" w:rsidRDefault="00626A71"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Variation in Investments in </w:t>
            </w:r>
            <w:r w:rsidR="007942F3">
              <w:rPr>
                <w:rFonts w:ascii="Times New Roman" w:eastAsia="Times New Roman" w:hAnsi="Times New Roman" w:cs="Times New Roman"/>
                <w:sz w:val="20"/>
                <w:szCs w:val="20"/>
                <w:lang w:eastAsia="en-GB"/>
              </w:rPr>
              <w:t>unit-linked</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Change w:id="384" w:author="Author">
              <w:tcPr>
                <w:tcW w:w="5456" w:type="dxa"/>
                <w:tcBorders>
                  <w:top w:val="single" w:sz="4" w:space="0" w:color="auto"/>
                  <w:left w:val="single" w:sz="4" w:space="0" w:color="auto"/>
                  <w:bottom w:val="single" w:sz="4" w:space="0" w:color="auto"/>
                  <w:right w:val="single" w:sz="4" w:space="0" w:color="auto"/>
                </w:tcBorders>
                <w:shd w:val="clear" w:color="auto" w:fill="auto"/>
                <w:hideMark/>
              </w:tcPr>
            </w:tcPrChange>
          </w:tcPr>
          <w:p w:rsidR="00FC1A45" w:rsidRDefault="007942F3" w:rsidP="00792C1B">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Amount </w:t>
            </w:r>
            <w:r w:rsidR="00F8491A">
              <w:rPr>
                <w:rFonts w:ascii="Times New Roman" w:eastAsia="Times New Roman" w:hAnsi="Times New Roman" w:cs="Times New Roman"/>
                <w:sz w:val="20"/>
                <w:szCs w:val="20"/>
                <w:lang w:eastAsia="en-GB"/>
              </w:rPr>
              <w:t>shall</w:t>
            </w:r>
            <w:r w:rsidR="00FC1A45">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represent the</w:t>
            </w:r>
            <w:r w:rsidR="00626A71" w:rsidRPr="002466F7">
              <w:rPr>
                <w:rFonts w:ascii="Times New Roman" w:eastAsia="Times New Roman" w:hAnsi="Times New Roman" w:cs="Times New Roman"/>
                <w:sz w:val="20"/>
                <w:szCs w:val="20"/>
                <w:lang w:eastAsia="en-GB"/>
              </w:rPr>
              <w:t xml:space="preserve"> variation, in Balance Sheet, of the Assets held for index-linked and unit-linked funds”.</w:t>
            </w:r>
          </w:p>
          <w:p w:rsidR="00FC1A45" w:rsidRDefault="00FC1A45" w:rsidP="00792C1B">
            <w:pPr>
              <w:spacing w:after="0" w:line="240" w:lineRule="auto"/>
              <w:rPr>
                <w:rFonts w:ascii="Times New Roman" w:eastAsia="Times New Roman" w:hAnsi="Times New Roman" w:cs="Times New Roman"/>
                <w:sz w:val="20"/>
                <w:szCs w:val="20"/>
                <w:lang w:eastAsia="en-GB"/>
              </w:rPr>
            </w:pPr>
          </w:p>
          <w:p w:rsidR="00626A71" w:rsidRPr="002466F7" w:rsidRDefault="00626A71">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It discloses the neutrali</w:t>
            </w:r>
            <w:r w:rsidR="007942F3">
              <w:rPr>
                <w:rFonts w:ascii="Times New Roman" w:eastAsia="Times New Roman" w:hAnsi="Times New Roman" w:cs="Times New Roman"/>
                <w:sz w:val="20"/>
                <w:szCs w:val="20"/>
                <w:lang w:eastAsia="en-GB"/>
              </w:rPr>
              <w:t>s</w:t>
            </w:r>
            <w:r>
              <w:rPr>
                <w:rFonts w:ascii="Times New Roman" w:eastAsia="Times New Roman" w:hAnsi="Times New Roman" w:cs="Times New Roman"/>
                <w:sz w:val="20"/>
                <w:szCs w:val="20"/>
                <w:lang w:eastAsia="en-GB"/>
              </w:rPr>
              <w:t xml:space="preserve">ation of the assets </w:t>
            </w:r>
            <w:r w:rsidR="007942F3">
              <w:rPr>
                <w:rFonts w:ascii="Times New Roman" w:eastAsia="Times New Roman" w:hAnsi="Times New Roman" w:cs="Times New Roman"/>
                <w:sz w:val="20"/>
                <w:szCs w:val="20"/>
                <w:lang w:eastAsia="en-GB"/>
              </w:rPr>
              <w:t>and</w:t>
            </w:r>
            <w:r>
              <w:rPr>
                <w:rFonts w:ascii="Times New Roman" w:eastAsia="Times New Roman" w:hAnsi="Times New Roman" w:cs="Times New Roman"/>
                <w:sz w:val="20"/>
                <w:szCs w:val="20"/>
                <w:lang w:eastAsia="en-GB"/>
              </w:rPr>
              <w:t xml:space="preserve"> liabilities movements due to unit linked products.</w:t>
            </w:r>
            <w:r w:rsidRPr="002466F7">
              <w:rPr>
                <w:rFonts w:ascii="Times New Roman" w:eastAsia="Times New Roman" w:hAnsi="Times New Roman" w:cs="Times New Roman"/>
                <w:sz w:val="20"/>
                <w:szCs w:val="20"/>
                <w:lang w:eastAsia="en-GB"/>
              </w:rPr>
              <w:t> </w:t>
            </w:r>
          </w:p>
        </w:tc>
      </w:tr>
      <w:tr w:rsidR="007942F3" w:rsidRPr="007942F3" w:rsidTr="00855BB3">
        <w:trPr>
          <w:trHeight w:val="429"/>
        </w:trPr>
        <w:tc>
          <w:tcPr>
            <w:tcW w:w="9214" w:type="dxa"/>
            <w:gridSpan w:val="3"/>
            <w:tcBorders>
              <w:top w:val="single" w:sz="4" w:space="0" w:color="auto"/>
              <w:bottom w:val="single" w:sz="4" w:space="0" w:color="auto"/>
            </w:tcBorders>
            <w:shd w:val="clear" w:color="auto" w:fill="auto"/>
          </w:tcPr>
          <w:p w:rsidR="007942F3" w:rsidRPr="00855BB3" w:rsidRDefault="007942F3" w:rsidP="00855BB3">
            <w:pPr>
              <w:spacing w:before="120" w:after="120" w:line="240" w:lineRule="auto"/>
              <w:rPr>
                <w:rFonts w:ascii="Times New Roman" w:eastAsia="Times New Roman" w:hAnsi="Times New Roman" w:cs="Times New Roman"/>
                <w:b/>
                <w:sz w:val="20"/>
                <w:szCs w:val="20"/>
                <w:lang w:eastAsia="en-GB"/>
              </w:rPr>
            </w:pPr>
            <w:r w:rsidRPr="00855BB3">
              <w:rPr>
                <w:rFonts w:ascii="Times New Roman" w:eastAsia="Times New Roman" w:hAnsi="Times New Roman" w:cs="Times New Roman"/>
                <w:b/>
                <w:sz w:val="20"/>
                <w:szCs w:val="20"/>
                <w:lang w:eastAsia="en-GB"/>
              </w:rPr>
              <w:t>Technical flows affecting Technical provisions</w:t>
            </w:r>
          </w:p>
        </w:tc>
      </w:tr>
      <w:tr w:rsidR="00626A71" w:rsidRPr="002466F7" w:rsidTr="00334117">
        <w:tblPrEx>
          <w:tblW w:w="9214" w:type="dxa"/>
          <w:tblInd w:w="108" w:type="dxa"/>
          <w:tblPrExChange w:id="385" w:author="Author">
            <w:tblPrEx>
              <w:tblW w:w="9214" w:type="dxa"/>
              <w:tblInd w:w="108" w:type="dxa"/>
            </w:tblPrEx>
          </w:tblPrExChange>
        </w:tblPrEx>
        <w:trPr>
          <w:trHeight w:val="925"/>
          <w:trPrChange w:id="386" w:author="Author">
            <w:trPr>
              <w:gridAfter w:val="0"/>
              <w:trHeight w:val="925"/>
            </w:trPr>
          </w:trPrChange>
        </w:trPr>
        <w:tc>
          <w:tcPr>
            <w:tcW w:w="1439" w:type="dxa"/>
            <w:tcBorders>
              <w:top w:val="single" w:sz="4" w:space="0" w:color="auto"/>
              <w:left w:val="single" w:sz="4" w:space="0" w:color="auto"/>
              <w:bottom w:val="single" w:sz="4" w:space="0" w:color="auto"/>
              <w:right w:val="single" w:sz="4" w:space="0" w:color="auto"/>
            </w:tcBorders>
            <w:shd w:val="clear" w:color="auto" w:fill="auto"/>
            <w:hideMark/>
            <w:tcPrChange w:id="387" w:author="Author">
              <w:tcPr>
                <w:tcW w:w="1418" w:type="dxa"/>
                <w:gridSpan w:val="2"/>
                <w:tcBorders>
                  <w:top w:val="single" w:sz="4" w:space="0" w:color="auto"/>
                  <w:left w:val="single" w:sz="4" w:space="0" w:color="auto"/>
                  <w:bottom w:val="single" w:sz="4" w:space="0" w:color="auto"/>
                  <w:right w:val="single" w:sz="4" w:space="0" w:color="auto"/>
                </w:tcBorders>
                <w:shd w:val="clear" w:color="auto" w:fill="auto"/>
                <w:hideMark/>
              </w:tcPr>
            </w:tcPrChange>
          </w:tcPr>
          <w:p w:rsidR="00626A71" w:rsidRDefault="00FC1A45" w:rsidP="00FC1A45">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C0100</w:t>
            </w:r>
            <w:r w:rsidR="007942F3">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C0110/R0310</w:t>
            </w:r>
          </w:p>
          <w:p w:rsidR="00AD643D" w:rsidRPr="00E03B49" w:rsidRDefault="00AD643D" w:rsidP="00FC1A45">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Pr="00D24FF5">
              <w:rPr>
                <w:rFonts w:ascii="Times New Roman" w:eastAsia="Times New Roman" w:hAnsi="Times New Roman" w:cs="Times New Roman"/>
                <w:sz w:val="20"/>
                <w:szCs w:val="20"/>
                <w:lang w:eastAsia="en-GB"/>
              </w:rPr>
              <w:t>CF1L and CF1NL</w:t>
            </w:r>
            <w:r>
              <w:rPr>
                <w:rFonts w:ascii="Times New Roman" w:eastAsia="Times New Roman" w:hAnsi="Times New Roman" w:cs="Times New Roman"/>
                <w:sz w:val="20"/>
                <w:szCs w:val="20"/>
                <w:lang w:eastAsia="en-GB"/>
              </w:rPr>
              <w:t>)</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Change w:id="388" w:author="Author">
              <w:tcPr>
                <w:tcW w:w="2340" w:type="dxa"/>
                <w:tcBorders>
                  <w:top w:val="single" w:sz="4" w:space="0" w:color="auto"/>
                  <w:left w:val="single" w:sz="4" w:space="0" w:color="auto"/>
                  <w:bottom w:val="single" w:sz="4" w:space="0" w:color="auto"/>
                  <w:right w:val="single" w:sz="4" w:space="0" w:color="auto"/>
                </w:tcBorders>
                <w:shd w:val="clear" w:color="auto" w:fill="auto"/>
                <w:hideMark/>
              </w:tcPr>
            </w:tcPrChange>
          </w:tcPr>
          <w:p w:rsidR="00626A71" w:rsidRPr="00E03B49" w:rsidRDefault="00626A71" w:rsidP="00792C1B">
            <w:pPr>
              <w:spacing w:after="0" w:line="240" w:lineRule="auto"/>
              <w:rPr>
                <w:rFonts w:ascii="Times New Roman" w:eastAsia="Times New Roman" w:hAnsi="Times New Roman" w:cs="Times New Roman"/>
                <w:sz w:val="20"/>
                <w:szCs w:val="20"/>
                <w:lang w:eastAsia="en-GB"/>
              </w:rPr>
            </w:pPr>
            <w:r w:rsidRPr="00E03B49">
              <w:rPr>
                <w:rFonts w:ascii="Times New Roman" w:eastAsia="Times New Roman" w:hAnsi="Times New Roman" w:cs="Times New Roman"/>
                <w:sz w:val="20"/>
                <w:szCs w:val="20"/>
                <w:lang w:eastAsia="en-GB"/>
              </w:rPr>
              <w:t>Premiums written during the period</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Change w:id="389" w:author="Author">
              <w:tcPr>
                <w:tcW w:w="5456" w:type="dxa"/>
                <w:tcBorders>
                  <w:top w:val="single" w:sz="4" w:space="0" w:color="auto"/>
                  <w:left w:val="single" w:sz="4" w:space="0" w:color="auto"/>
                  <w:bottom w:val="single" w:sz="4" w:space="0" w:color="auto"/>
                  <w:right w:val="single" w:sz="4" w:space="0" w:color="auto"/>
                </w:tcBorders>
                <w:shd w:val="clear" w:color="auto" w:fill="auto"/>
                <w:hideMark/>
              </w:tcPr>
            </w:tcPrChange>
          </w:tcPr>
          <w:p w:rsidR="00626A71" w:rsidRPr="00E03B49" w:rsidRDefault="007942F3">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A</w:t>
            </w:r>
            <w:r w:rsidR="00626A71">
              <w:rPr>
                <w:rFonts w:ascii="Times New Roman" w:eastAsia="Times New Roman" w:hAnsi="Times New Roman" w:cs="Times New Roman"/>
                <w:sz w:val="20"/>
                <w:szCs w:val="20"/>
                <w:lang w:eastAsia="en-GB"/>
              </w:rPr>
              <w:t xml:space="preserve">mount of written premiums </w:t>
            </w:r>
            <w:r w:rsidR="00626A71" w:rsidRPr="00E03B49">
              <w:rPr>
                <w:rFonts w:ascii="Times New Roman" w:eastAsia="Times New Roman" w:hAnsi="Times New Roman" w:cs="Times New Roman"/>
                <w:sz w:val="20"/>
                <w:szCs w:val="20"/>
                <w:lang w:eastAsia="en-GB"/>
              </w:rPr>
              <w:t>under Solvency II principles and not included in BE, respectively for Life and Non</w:t>
            </w:r>
            <w:r>
              <w:rPr>
                <w:rFonts w:ascii="Times New Roman" w:eastAsia="Times New Roman" w:hAnsi="Times New Roman" w:cs="Times New Roman"/>
                <w:sz w:val="20"/>
                <w:szCs w:val="20"/>
                <w:lang w:eastAsia="en-GB"/>
              </w:rPr>
              <w:t>-</w:t>
            </w:r>
            <w:r w:rsidR="00626A71" w:rsidRPr="00E03B49">
              <w:rPr>
                <w:rFonts w:ascii="Times New Roman" w:eastAsia="Times New Roman" w:hAnsi="Times New Roman" w:cs="Times New Roman"/>
                <w:sz w:val="20"/>
                <w:szCs w:val="20"/>
                <w:lang w:eastAsia="en-GB"/>
              </w:rPr>
              <w:t>life.</w:t>
            </w:r>
          </w:p>
        </w:tc>
      </w:tr>
      <w:tr w:rsidR="00626A71" w:rsidRPr="002466F7" w:rsidTr="00334117">
        <w:tblPrEx>
          <w:tblW w:w="9214" w:type="dxa"/>
          <w:tblInd w:w="108" w:type="dxa"/>
          <w:tblPrExChange w:id="390" w:author="Author">
            <w:tblPrEx>
              <w:tblW w:w="9214" w:type="dxa"/>
              <w:tblInd w:w="108" w:type="dxa"/>
            </w:tblPrEx>
          </w:tblPrExChange>
        </w:tblPrEx>
        <w:trPr>
          <w:trHeight w:val="1110"/>
          <w:trPrChange w:id="391" w:author="Author">
            <w:trPr>
              <w:gridAfter w:val="0"/>
              <w:trHeight w:val="1110"/>
            </w:trPr>
          </w:trPrChange>
        </w:trPr>
        <w:tc>
          <w:tcPr>
            <w:tcW w:w="1439" w:type="dxa"/>
            <w:tcBorders>
              <w:top w:val="single" w:sz="4" w:space="0" w:color="auto"/>
              <w:left w:val="single" w:sz="4" w:space="0" w:color="auto"/>
              <w:bottom w:val="single" w:sz="4" w:space="0" w:color="auto"/>
              <w:right w:val="single" w:sz="4" w:space="0" w:color="auto"/>
            </w:tcBorders>
            <w:shd w:val="clear" w:color="auto" w:fill="auto"/>
            <w:hideMark/>
            <w:tcPrChange w:id="392" w:author="Author">
              <w:tcPr>
                <w:tcW w:w="1418" w:type="dxa"/>
                <w:gridSpan w:val="2"/>
                <w:tcBorders>
                  <w:top w:val="single" w:sz="4" w:space="0" w:color="auto"/>
                  <w:left w:val="single" w:sz="4" w:space="0" w:color="auto"/>
                  <w:bottom w:val="single" w:sz="4" w:space="0" w:color="auto"/>
                  <w:right w:val="single" w:sz="4" w:space="0" w:color="auto"/>
                </w:tcBorders>
                <w:shd w:val="clear" w:color="auto" w:fill="auto"/>
                <w:hideMark/>
              </w:tcPr>
            </w:tcPrChange>
          </w:tcPr>
          <w:p w:rsidR="00626A71" w:rsidRDefault="00FC1A45" w:rsidP="00FC1A45">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C0100</w:t>
            </w:r>
            <w:r w:rsidR="0057633F">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C0110/R0320</w:t>
            </w:r>
          </w:p>
          <w:p w:rsidR="00AD643D" w:rsidRPr="002466F7" w:rsidRDefault="00AD643D" w:rsidP="00FC1A45">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Pr="00D24FF5">
              <w:rPr>
                <w:rFonts w:ascii="Times New Roman" w:eastAsia="Times New Roman" w:hAnsi="Times New Roman" w:cs="Times New Roman"/>
                <w:sz w:val="20"/>
                <w:szCs w:val="20"/>
                <w:lang w:eastAsia="en-GB"/>
              </w:rPr>
              <w:t>CF2L and CF2NL</w:t>
            </w:r>
            <w:r>
              <w:rPr>
                <w:rFonts w:ascii="Times New Roman" w:eastAsia="Times New Roman" w:hAnsi="Times New Roman" w:cs="Times New Roman"/>
                <w:sz w:val="20"/>
                <w:szCs w:val="20"/>
                <w:lang w:eastAsia="en-GB"/>
              </w:rPr>
              <w:t>)</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Change w:id="393" w:author="Author">
              <w:tcPr>
                <w:tcW w:w="2340" w:type="dxa"/>
                <w:tcBorders>
                  <w:top w:val="single" w:sz="4" w:space="0" w:color="auto"/>
                  <w:left w:val="single" w:sz="4" w:space="0" w:color="auto"/>
                  <w:bottom w:val="single" w:sz="4" w:space="0" w:color="auto"/>
                  <w:right w:val="single" w:sz="4" w:space="0" w:color="auto"/>
                </w:tcBorders>
                <w:shd w:val="clear" w:color="auto" w:fill="auto"/>
                <w:hideMark/>
              </w:tcPr>
            </w:tcPrChange>
          </w:tcPr>
          <w:p w:rsidR="00626A71" w:rsidRPr="002466F7" w:rsidRDefault="00626A71">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Claims </w:t>
            </w:r>
            <w:r w:rsidR="00964BA2">
              <w:rPr>
                <w:rFonts w:ascii="Times New Roman" w:eastAsia="Times New Roman" w:hAnsi="Times New Roman" w:cs="Times New Roman"/>
                <w:sz w:val="20"/>
                <w:szCs w:val="20"/>
                <w:lang w:eastAsia="en-GB"/>
              </w:rPr>
              <w:t>and</w:t>
            </w:r>
            <w:r w:rsidRPr="002466F7">
              <w:rPr>
                <w:rFonts w:ascii="Times New Roman" w:eastAsia="Times New Roman" w:hAnsi="Times New Roman" w:cs="Times New Roman"/>
                <w:sz w:val="20"/>
                <w:szCs w:val="20"/>
                <w:lang w:eastAsia="en-GB"/>
              </w:rPr>
              <w:t xml:space="preserve"> benefits during the period, net of salvages and </w:t>
            </w:r>
            <w:proofErr w:type="spellStart"/>
            <w:r w:rsidRPr="002466F7">
              <w:rPr>
                <w:rFonts w:ascii="Times New Roman" w:eastAsia="Times New Roman" w:hAnsi="Times New Roman" w:cs="Times New Roman"/>
                <w:sz w:val="20"/>
                <w:szCs w:val="20"/>
                <w:lang w:eastAsia="en-GB"/>
              </w:rPr>
              <w:t>subrogations</w:t>
            </w:r>
            <w:proofErr w:type="spellEnd"/>
          </w:p>
        </w:tc>
        <w:tc>
          <w:tcPr>
            <w:tcW w:w="5435" w:type="dxa"/>
            <w:tcBorders>
              <w:top w:val="single" w:sz="4" w:space="0" w:color="auto"/>
              <w:left w:val="single" w:sz="4" w:space="0" w:color="auto"/>
              <w:bottom w:val="single" w:sz="4" w:space="0" w:color="auto"/>
              <w:right w:val="single" w:sz="4" w:space="0" w:color="auto"/>
            </w:tcBorders>
            <w:shd w:val="clear" w:color="auto" w:fill="auto"/>
            <w:hideMark/>
            <w:tcPrChange w:id="394" w:author="Author">
              <w:tcPr>
                <w:tcW w:w="5456" w:type="dxa"/>
                <w:tcBorders>
                  <w:top w:val="single" w:sz="4" w:space="0" w:color="auto"/>
                  <w:left w:val="single" w:sz="4" w:space="0" w:color="auto"/>
                  <w:bottom w:val="single" w:sz="4" w:space="0" w:color="auto"/>
                  <w:right w:val="single" w:sz="4" w:space="0" w:color="auto"/>
                </w:tcBorders>
                <w:shd w:val="clear" w:color="auto" w:fill="auto"/>
                <w:hideMark/>
              </w:tcPr>
            </w:tcPrChange>
          </w:tcPr>
          <w:p w:rsidR="00626A71" w:rsidRPr="002466F7" w:rsidRDefault="007942F3" w:rsidP="00792C1B">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A</w:t>
            </w:r>
            <w:r w:rsidR="00626A71" w:rsidRPr="002466F7">
              <w:rPr>
                <w:rFonts w:ascii="Times New Roman" w:eastAsia="Times New Roman" w:hAnsi="Times New Roman" w:cs="Times New Roman"/>
                <w:sz w:val="20"/>
                <w:szCs w:val="20"/>
                <w:lang w:eastAsia="en-GB"/>
              </w:rPr>
              <w:t xml:space="preserve">mount of </w:t>
            </w:r>
            <w:r>
              <w:rPr>
                <w:rFonts w:ascii="Times New Roman" w:eastAsia="Times New Roman" w:hAnsi="Times New Roman" w:cs="Times New Roman"/>
                <w:sz w:val="20"/>
                <w:szCs w:val="20"/>
                <w:lang w:eastAsia="en-GB"/>
              </w:rPr>
              <w:t>c</w:t>
            </w:r>
            <w:r w:rsidR="00626A71" w:rsidRPr="002466F7">
              <w:rPr>
                <w:rFonts w:ascii="Times New Roman" w:eastAsia="Times New Roman" w:hAnsi="Times New Roman" w:cs="Times New Roman"/>
                <w:sz w:val="20"/>
                <w:szCs w:val="20"/>
                <w:lang w:eastAsia="en-GB"/>
              </w:rPr>
              <w:t xml:space="preserve">laims </w:t>
            </w:r>
            <w:r>
              <w:rPr>
                <w:rFonts w:ascii="Times New Roman" w:eastAsia="Times New Roman" w:hAnsi="Times New Roman" w:cs="Times New Roman"/>
                <w:sz w:val="20"/>
                <w:szCs w:val="20"/>
                <w:lang w:eastAsia="en-GB"/>
              </w:rPr>
              <w:t>and</w:t>
            </w:r>
            <w:r w:rsidR="00626A71" w:rsidRPr="002466F7">
              <w:rPr>
                <w:rFonts w:ascii="Times New Roman" w:eastAsia="Times New Roman" w:hAnsi="Times New Roman" w:cs="Times New Roman"/>
                <w:sz w:val="20"/>
                <w:szCs w:val="20"/>
                <w:lang w:eastAsia="en-GB"/>
              </w:rPr>
              <w:t xml:space="preserve"> benefits during the period, net</w:t>
            </w:r>
            <w:r w:rsidR="00626A71">
              <w:rPr>
                <w:rFonts w:ascii="Times New Roman" w:eastAsia="Times New Roman" w:hAnsi="Times New Roman" w:cs="Times New Roman"/>
                <w:sz w:val="20"/>
                <w:szCs w:val="20"/>
                <w:lang w:eastAsia="en-GB"/>
              </w:rPr>
              <w:t xml:space="preserve"> of salvages and </w:t>
            </w:r>
            <w:proofErr w:type="spellStart"/>
            <w:r w:rsidR="00626A71">
              <w:rPr>
                <w:rFonts w:ascii="Times New Roman" w:eastAsia="Times New Roman" w:hAnsi="Times New Roman" w:cs="Times New Roman"/>
                <w:sz w:val="20"/>
                <w:szCs w:val="20"/>
                <w:lang w:eastAsia="en-GB"/>
              </w:rPr>
              <w:t>subrogations</w:t>
            </w:r>
            <w:proofErr w:type="spellEnd"/>
            <w:r w:rsidR="00626A71">
              <w:rPr>
                <w:rFonts w:ascii="Times New Roman" w:eastAsia="Times New Roman" w:hAnsi="Times New Roman" w:cs="Times New Roman"/>
                <w:sz w:val="20"/>
                <w:szCs w:val="20"/>
                <w:lang w:eastAsia="en-GB"/>
              </w:rPr>
              <w:t>,</w:t>
            </w:r>
            <w:r w:rsidR="00626A71" w:rsidRPr="002466F7">
              <w:rPr>
                <w:rFonts w:ascii="Times New Roman" w:eastAsia="Times New Roman" w:hAnsi="Times New Roman" w:cs="Times New Roman"/>
                <w:sz w:val="20"/>
                <w:szCs w:val="20"/>
                <w:lang w:eastAsia="en-GB"/>
              </w:rPr>
              <w:t xml:space="preserve"> respectively for Life and Non</w:t>
            </w:r>
            <w:r>
              <w:rPr>
                <w:rFonts w:ascii="Times New Roman" w:eastAsia="Times New Roman" w:hAnsi="Times New Roman" w:cs="Times New Roman"/>
                <w:sz w:val="20"/>
                <w:szCs w:val="20"/>
                <w:lang w:eastAsia="en-GB"/>
              </w:rPr>
              <w:t>-</w:t>
            </w:r>
            <w:r w:rsidR="00626A71" w:rsidRPr="002466F7">
              <w:rPr>
                <w:rFonts w:ascii="Times New Roman" w:eastAsia="Times New Roman" w:hAnsi="Times New Roman" w:cs="Times New Roman"/>
                <w:sz w:val="20"/>
                <w:szCs w:val="20"/>
                <w:lang w:eastAsia="en-GB"/>
              </w:rPr>
              <w:t>life.</w:t>
            </w:r>
          </w:p>
          <w:p w:rsidR="00626A71" w:rsidRDefault="00626A71">
            <w:pPr>
              <w:spacing w:after="0" w:line="240" w:lineRule="auto"/>
              <w:rPr>
                <w:ins w:id="395" w:author="Author"/>
                <w:rFonts w:ascii="Times New Roman" w:eastAsia="Times New Roman" w:hAnsi="Times New Roman" w:cs="Times New Roman"/>
                <w:sz w:val="20"/>
                <w:szCs w:val="20"/>
                <w:lang w:eastAsia="en-GB"/>
              </w:rPr>
            </w:pPr>
          </w:p>
          <w:p w:rsidR="000836B6" w:rsidRPr="002466F7" w:rsidRDefault="000836B6">
            <w:pPr>
              <w:spacing w:after="0" w:line="240" w:lineRule="auto"/>
              <w:rPr>
                <w:rFonts w:ascii="Times New Roman" w:eastAsia="Times New Roman" w:hAnsi="Times New Roman" w:cs="Times New Roman"/>
                <w:sz w:val="20"/>
                <w:szCs w:val="20"/>
                <w:lang w:eastAsia="en-GB"/>
              </w:rPr>
            </w:pPr>
            <w:ins w:id="396" w:author="Author">
              <w:r w:rsidRPr="000836B6">
                <w:rPr>
                  <w:rFonts w:ascii="Times New Roman" w:eastAsia="Times New Roman" w:hAnsi="Times New Roman" w:cs="Times New Roman"/>
                  <w:sz w:val="20"/>
                  <w:szCs w:val="20"/>
                  <w:lang w:eastAsia="en-GB"/>
                </w:rPr>
                <w:t>If amounts are already captured in the best estimate, they should not be part of this item.</w:t>
              </w:r>
            </w:ins>
          </w:p>
        </w:tc>
      </w:tr>
      <w:tr w:rsidR="00626A71" w:rsidRPr="002466F7" w:rsidTr="00334117">
        <w:tblPrEx>
          <w:tblW w:w="9214" w:type="dxa"/>
          <w:tblInd w:w="108" w:type="dxa"/>
          <w:tblPrExChange w:id="397" w:author="Author">
            <w:tblPrEx>
              <w:tblW w:w="9214" w:type="dxa"/>
              <w:tblInd w:w="108" w:type="dxa"/>
            </w:tblPrEx>
          </w:tblPrExChange>
        </w:tblPrEx>
        <w:trPr>
          <w:trHeight w:val="984"/>
          <w:trPrChange w:id="398" w:author="Author">
            <w:trPr>
              <w:gridAfter w:val="0"/>
              <w:trHeight w:val="984"/>
            </w:trPr>
          </w:trPrChange>
        </w:trPr>
        <w:tc>
          <w:tcPr>
            <w:tcW w:w="1439" w:type="dxa"/>
            <w:tcBorders>
              <w:top w:val="single" w:sz="4" w:space="0" w:color="auto"/>
              <w:left w:val="single" w:sz="4" w:space="0" w:color="auto"/>
              <w:bottom w:val="single" w:sz="4" w:space="0" w:color="auto"/>
              <w:right w:val="single" w:sz="4" w:space="0" w:color="auto"/>
            </w:tcBorders>
            <w:shd w:val="clear" w:color="auto" w:fill="auto"/>
            <w:hideMark/>
            <w:tcPrChange w:id="399" w:author="Author">
              <w:tcPr>
                <w:tcW w:w="1418" w:type="dxa"/>
                <w:gridSpan w:val="2"/>
                <w:tcBorders>
                  <w:top w:val="single" w:sz="4" w:space="0" w:color="auto"/>
                  <w:left w:val="single" w:sz="4" w:space="0" w:color="auto"/>
                  <w:bottom w:val="single" w:sz="4" w:space="0" w:color="auto"/>
                  <w:right w:val="single" w:sz="4" w:space="0" w:color="auto"/>
                </w:tcBorders>
                <w:shd w:val="clear" w:color="auto" w:fill="auto"/>
                <w:hideMark/>
              </w:tcPr>
            </w:tcPrChange>
          </w:tcPr>
          <w:p w:rsidR="00626A71" w:rsidRDefault="00FC1A45" w:rsidP="00792C1B">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C0100</w:t>
            </w:r>
            <w:r w:rsidR="0057633F">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C0110/R0330</w:t>
            </w:r>
          </w:p>
          <w:p w:rsidR="00AD643D" w:rsidRPr="002466F7" w:rsidRDefault="00AD643D" w:rsidP="00792C1B">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Pr="00D24FF5">
              <w:rPr>
                <w:rFonts w:ascii="Times New Roman" w:eastAsia="Times New Roman" w:hAnsi="Times New Roman" w:cs="Times New Roman"/>
                <w:sz w:val="20"/>
                <w:szCs w:val="20"/>
                <w:lang w:eastAsia="en-GB"/>
              </w:rPr>
              <w:t>CF3L and CF3NL</w:t>
            </w:r>
            <w:r>
              <w:rPr>
                <w:rFonts w:ascii="Times New Roman" w:eastAsia="Times New Roman" w:hAnsi="Times New Roman" w:cs="Times New Roman"/>
                <w:sz w:val="20"/>
                <w:szCs w:val="20"/>
                <w:lang w:eastAsia="en-GB"/>
              </w:rPr>
              <w:t>)</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Change w:id="400" w:author="Author">
              <w:tcPr>
                <w:tcW w:w="2340" w:type="dxa"/>
                <w:tcBorders>
                  <w:top w:val="single" w:sz="4" w:space="0" w:color="auto"/>
                  <w:left w:val="single" w:sz="4" w:space="0" w:color="auto"/>
                  <w:bottom w:val="single" w:sz="4" w:space="0" w:color="auto"/>
                  <w:right w:val="single" w:sz="4" w:space="0" w:color="auto"/>
                </w:tcBorders>
                <w:shd w:val="clear" w:color="auto" w:fill="auto"/>
                <w:hideMark/>
              </w:tcPr>
            </w:tcPrChange>
          </w:tcPr>
          <w:p w:rsidR="00626A71" w:rsidRPr="002466F7" w:rsidRDefault="00626A71"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Expenses (excl</w:t>
            </w:r>
            <w:r w:rsidR="007942F3">
              <w:rPr>
                <w:rFonts w:ascii="Times New Roman" w:eastAsia="Times New Roman" w:hAnsi="Times New Roman" w:cs="Times New Roman"/>
                <w:sz w:val="20"/>
                <w:szCs w:val="20"/>
                <w:lang w:eastAsia="en-GB"/>
              </w:rPr>
              <w:t xml:space="preserve">uding </w:t>
            </w:r>
            <w:r w:rsidRPr="002466F7">
              <w:rPr>
                <w:rFonts w:ascii="Times New Roman" w:eastAsia="Times New Roman" w:hAnsi="Times New Roman" w:cs="Times New Roman"/>
                <w:sz w:val="20"/>
                <w:szCs w:val="20"/>
                <w:lang w:eastAsia="en-GB"/>
              </w:rPr>
              <w:t>Investment expenses)</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Change w:id="401" w:author="Author">
              <w:tcPr>
                <w:tcW w:w="5456" w:type="dxa"/>
                <w:tcBorders>
                  <w:top w:val="single" w:sz="4" w:space="0" w:color="auto"/>
                  <w:left w:val="single" w:sz="4" w:space="0" w:color="auto"/>
                  <w:bottom w:val="single" w:sz="4" w:space="0" w:color="auto"/>
                  <w:right w:val="single" w:sz="4" w:space="0" w:color="auto"/>
                </w:tcBorders>
                <w:shd w:val="clear" w:color="auto" w:fill="auto"/>
                <w:hideMark/>
              </w:tcPr>
            </w:tcPrChange>
          </w:tcPr>
          <w:p w:rsidR="00626A71" w:rsidRDefault="007942F3" w:rsidP="00792C1B">
            <w:pPr>
              <w:spacing w:after="0" w:line="240" w:lineRule="auto"/>
              <w:rPr>
                <w:ins w:id="402" w:author="Autho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A</w:t>
            </w:r>
            <w:r w:rsidR="00626A71" w:rsidRPr="002466F7">
              <w:rPr>
                <w:rFonts w:ascii="Times New Roman" w:eastAsia="Times New Roman" w:hAnsi="Times New Roman" w:cs="Times New Roman"/>
                <w:sz w:val="20"/>
                <w:szCs w:val="20"/>
                <w:lang w:eastAsia="en-GB"/>
              </w:rPr>
              <w:t xml:space="preserve">mount of </w:t>
            </w:r>
            <w:r>
              <w:rPr>
                <w:rFonts w:ascii="Times New Roman" w:eastAsia="Times New Roman" w:hAnsi="Times New Roman" w:cs="Times New Roman"/>
                <w:sz w:val="20"/>
                <w:szCs w:val="20"/>
                <w:lang w:eastAsia="en-GB"/>
              </w:rPr>
              <w:t>e</w:t>
            </w:r>
            <w:r w:rsidR="00626A71" w:rsidRPr="002466F7">
              <w:rPr>
                <w:rFonts w:ascii="Times New Roman" w:eastAsia="Times New Roman" w:hAnsi="Times New Roman" w:cs="Times New Roman"/>
                <w:sz w:val="20"/>
                <w:szCs w:val="20"/>
                <w:lang w:eastAsia="en-GB"/>
              </w:rPr>
              <w:t>xpenses (excl</w:t>
            </w:r>
            <w:r>
              <w:rPr>
                <w:rFonts w:ascii="Times New Roman" w:eastAsia="Times New Roman" w:hAnsi="Times New Roman" w:cs="Times New Roman"/>
                <w:sz w:val="20"/>
                <w:szCs w:val="20"/>
                <w:lang w:eastAsia="en-GB"/>
              </w:rPr>
              <w:t>uding</w:t>
            </w:r>
            <w:r w:rsidR="00626A71" w:rsidRPr="002466F7">
              <w:rPr>
                <w:rFonts w:ascii="Times New Roman" w:eastAsia="Times New Roman" w:hAnsi="Times New Roman" w:cs="Times New Roman"/>
                <w:sz w:val="20"/>
                <w:szCs w:val="20"/>
                <w:lang w:eastAsia="en-GB"/>
              </w:rPr>
              <w:t xml:space="preserve"> investment expenses – which are reported under </w:t>
            </w:r>
            <w:r w:rsidR="00626A71">
              <w:rPr>
                <w:rFonts w:ascii="Times New Roman" w:eastAsia="Times New Roman" w:hAnsi="Times New Roman" w:cs="Times New Roman"/>
                <w:sz w:val="20"/>
                <w:szCs w:val="20"/>
                <w:lang w:eastAsia="en-GB"/>
              </w:rPr>
              <w:t>S.29.02</w:t>
            </w:r>
            <w:r w:rsidR="00626A71" w:rsidRPr="002466F7">
              <w:rPr>
                <w:rFonts w:ascii="Times New Roman" w:eastAsia="Times New Roman" w:hAnsi="Times New Roman" w:cs="Times New Roman"/>
                <w:sz w:val="20"/>
                <w:szCs w:val="20"/>
                <w:lang w:eastAsia="en-GB"/>
              </w:rPr>
              <w:t>), respectively for Life and Non</w:t>
            </w:r>
            <w:r>
              <w:rPr>
                <w:rFonts w:ascii="Times New Roman" w:eastAsia="Times New Roman" w:hAnsi="Times New Roman" w:cs="Times New Roman"/>
                <w:sz w:val="20"/>
                <w:szCs w:val="20"/>
                <w:lang w:eastAsia="en-GB"/>
              </w:rPr>
              <w:t>-</w:t>
            </w:r>
            <w:r w:rsidR="00626A71" w:rsidRPr="002466F7">
              <w:rPr>
                <w:rFonts w:ascii="Times New Roman" w:eastAsia="Times New Roman" w:hAnsi="Times New Roman" w:cs="Times New Roman"/>
                <w:sz w:val="20"/>
                <w:szCs w:val="20"/>
                <w:lang w:eastAsia="en-GB"/>
              </w:rPr>
              <w:t>life.</w:t>
            </w:r>
          </w:p>
          <w:p w:rsidR="00CA3964" w:rsidRPr="002466F7" w:rsidRDefault="00CA3964" w:rsidP="00792C1B">
            <w:pPr>
              <w:spacing w:after="0" w:line="240" w:lineRule="auto"/>
              <w:rPr>
                <w:rFonts w:ascii="Times New Roman" w:eastAsia="Times New Roman" w:hAnsi="Times New Roman" w:cs="Times New Roman"/>
                <w:sz w:val="20"/>
                <w:szCs w:val="20"/>
                <w:lang w:eastAsia="en-GB"/>
              </w:rPr>
            </w:pPr>
          </w:p>
          <w:p w:rsidR="00626A71" w:rsidRPr="002466F7" w:rsidRDefault="000836B6" w:rsidP="001775AB">
            <w:pPr>
              <w:spacing w:after="0" w:line="240" w:lineRule="auto"/>
              <w:rPr>
                <w:rFonts w:ascii="Times New Roman" w:eastAsia="Times New Roman" w:hAnsi="Times New Roman" w:cs="Times New Roman"/>
                <w:sz w:val="20"/>
                <w:szCs w:val="20"/>
                <w:lang w:eastAsia="en-GB"/>
              </w:rPr>
            </w:pPr>
            <w:ins w:id="403" w:author="Author">
              <w:r w:rsidRPr="000836B6">
                <w:rPr>
                  <w:rFonts w:ascii="Times New Roman" w:eastAsia="Times New Roman" w:hAnsi="Times New Roman" w:cs="Times New Roman"/>
                  <w:sz w:val="20"/>
                  <w:szCs w:val="20"/>
                  <w:lang w:eastAsia="en-GB"/>
                </w:rPr>
                <w:t>If amounts are already captured in the best estimate, they should not be part of this item.</w:t>
              </w:r>
            </w:ins>
          </w:p>
        </w:tc>
      </w:tr>
      <w:tr w:rsidR="00626A71" w:rsidRPr="002466F7" w:rsidTr="00334117">
        <w:tblPrEx>
          <w:tblW w:w="9214" w:type="dxa"/>
          <w:tblInd w:w="108" w:type="dxa"/>
          <w:tblPrExChange w:id="404" w:author="Author">
            <w:tblPrEx>
              <w:tblW w:w="9214" w:type="dxa"/>
              <w:tblInd w:w="108" w:type="dxa"/>
            </w:tblPrEx>
          </w:tblPrExChange>
        </w:tblPrEx>
        <w:trPr>
          <w:trHeight w:val="935"/>
          <w:trPrChange w:id="405" w:author="Author">
            <w:trPr>
              <w:gridAfter w:val="0"/>
              <w:trHeight w:val="935"/>
            </w:trPr>
          </w:trPrChange>
        </w:trPr>
        <w:tc>
          <w:tcPr>
            <w:tcW w:w="1439" w:type="dxa"/>
            <w:tcBorders>
              <w:top w:val="single" w:sz="4" w:space="0" w:color="auto"/>
              <w:left w:val="single" w:sz="4" w:space="0" w:color="auto"/>
              <w:bottom w:val="single" w:sz="4" w:space="0" w:color="auto"/>
              <w:right w:val="single" w:sz="4" w:space="0" w:color="auto"/>
            </w:tcBorders>
            <w:shd w:val="clear" w:color="auto" w:fill="auto"/>
            <w:hideMark/>
            <w:tcPrChange w:id="406" w:author="Author">
              <w:tcPr>
                <w:tcW w:w="1418" w:type="dxa"/>
                <w:gridSpan w:val="2"/>
                <w:tcBorders>
                  <w:top w:val="single" w:sz="4" w:space="0" w:color="auto"/>
                  <w:left w:val="single" w:sz="4" w:space="0" w:color="auto"/>
                  <w:bottom w:val="single" w:sz="4" w:space="0" w:color="auto"/>
                  <w:right w:val="single" w:sz="4" w:space="0" w:color="auto"/>
                </w:tcBorders>
                <w:shd w:val="clear" w:color="auto" w:fill="auto"/>
                <w:hideMark/>
              </w:tcPr>
            </w:tcPrChange>
          </w:tcPr>
          <w:p w:rsidR="00626A71" w:rsidRDefault="00FC1A45" w:rsidP="00FC1A45">
            <w:pPr>
              <w:spacing w:after="0" w:line="240" w:lineRule="auto"/>
              <w:rPr>
                <w:rFonts w:ascii="Times New Roman" w:eastAsia="Times New Roman" w:hAnsi="Times New Roman" w:cs="Times New Roman"/>
                <w:sz w:val="20"/>
                <w:szCs w:val="20"/>
                <w:lang w:eastAsia="en-GB"/>
              </w:rPr>
            </w:pPr>
            <w:r w:rsidRPr="009D7387">
              <w:rPr>
                <w:rFonts w:ascii="Times New Roman" w:eastAsia="Times New Roman" w:hAnsi="Times New Roman" w:cs="Times New Roman"/>
                <w:sz w:val="20"/>
                <w:szCs w:val="20"/>
                <w:lang w:eastAsia="en-GB"/>
              </w:rPr>
              <w:t>C0100</w:t>
            </w:r>
            <w:r w:rsidR="0057633F">
              <w:rPr>
                <w:rFonts w:ascii="Times New Roman" w:eastAsia="Times New Roman" w:hAnsi="Times New Roman" w:cs="Times New Roman"/>
                <w:sz w:val="20"/>
                <w:szCs w:val="20"/>
                <w:lang w:eastAsia="en-GB"/>
              </w:rPr>
              <w:t>-</w:t>
            </w:r>
            <w:r w:rsidRPr="009D7387">
              <w:rPr>
                <w:rFonts w:ascii="Times New Roman" w:eastAsia="Times New Roman" w:hAnsi="Times New Roman" w:cs="Times New Roman"/>
                <w:sz w:val="20"/>
                <w:szCs w:val="20"/>
                <w:lang w:eastAsia="en-GB"/>
              </w:rPr>
              <w:t>C0110/R0340</w:t>
            </w:r>
          </w:p>
          <w:p w:rsidR="00AD643D" w:rsidRPr="009D7387" w:rsidRDefault="00AD643D" w:rsidP="00FC1A45">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Pr="00D24FF5">
              <w:rPr>
                <w:rFonts w:ascii="Times New Roman" w:eastAsia="Times New Roman" w:hAnsi="Times New Roman" w:cs="Times New Roman"/>
                <w:sz w:val="20"/>
                <w:szCs w:val="20"/>
                <w:lang w:eastAsia="en-GB"/>
              </w:rPr>
              <w:t>CF5L and CF5NL</w:t>
            </w:r>
            <w:r>
              <w:rPr>
                <w:rFonts w:ascii="Times New Roman" w:eastAsia="Times New Roman" w:hAnsi="Times New Roman" w:cs="Times New Roman"/>
                <w:sz w:val="20"/>
                <w:szCs w:val="20"/>
                <w:lang w:eastAsia="en-GB"/>
              </w:rPr>
              <w:t>)</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Change w:id="407" w:author="Author">
              <w:tcPr>
                <w:tcW w:w="2340" w:type="dxa"/>
                <w:tcBorders>
                  <w:top w:val="single" w:sz="4" w:space="0" w:color="auto"/>
                  <w:left w:val="single" w:sz="4" w:space="0" w:color="auto"/>
                  <w:bottom w:val="single" w:sz="4" w:space="0" w:color="auto"/>
                  <w:right w:val="single" w:sz="4" w:space="0" w:color="auto"/>
                </w:tcBorders>
                <w:shd w:val="clear" w:color="auto" w:fill="auto"/>
                <w:hideMark/>
              </w:tcPr>
            </w:tcPrChange>
          </w:tcPr>
          <w:p w:rsidR="00626A71" w:rsidRPr="009D7387" w:rsidRDefault="00626A71" w:rsidP="00792C1B">
            <w:pPr>
              <w:spacing w:after="0" w:line="240" w:lineRule="auto"/>
              <w:rPr>
                <w:rFonts w:ascii="Times New Roman" w:eastAsia="Times New Roman" w:hAnsi="Times New Roman" w:cs="Times New Roman"/>
                <w:sz w:val="20"/>
                <w:szCs w:val="20"/>
                <w:lang w:eastAsia="en-GB"/>
              </w:rPr>
            </w:pPr>
            <w:r w:rsidRPr="009D7387">
              <w:rPr>
                <w:rFonts w:ascii="Times New Roman" w:eastAsia="Times New Roman" w:hAnsi="Times New Roman" w:cs="Times New Roman"/>
                <w:sz w:val="20"/>
                <w:szCs w:val="20"/>
                <w:lang w:eastAsia="en-GB"/>
              </w:rPr>
              <w:t xml:space="preserve">Total technical flows on gross </w:t>
            </w:r>
            <w:ins w:id="408" w:author="Author">
              <w:r w:rsidR="002F4535" w:rsidRPr="002F4535">
                <w:rPr>
                  <w:rFonts w:ascii="Times New Roman" w:eastAsia="Times New Roman" w:hAnsi="Times New Roman" w:cs="Times New Roman"/>
                  <w:sz w:val="20"/>
                  <w:szCs w:val="20"/>
                  <w:lang w:eastAsia="en-GB"/>
                </w:rPr>
                <w:t>Technical Provisions</w:t>
              </w:r>
            </w:ins>
            <w:del w:id="409" w:author="Author">
              <w:r w:rsidRPr="009D7387" w:rsidDel="002F4535">
                <w:rPr>
                  <w:rFonts w:ascii="Times New Roman" w:eastAsia="Times New Roman" w:hAnsi="Times New Roman" w:cs="Times New Roman"/>
                  <w:sz w:val="20"/>
                  <w:szCs w:val="20"/>
                  <w:lang w:eastAsia="en-GB"/>
                </w:rPr>
                <w:delText>TP</w:delText>
              </w:r>
            </w:del>
          </w:p>
        </w:tc>
        <w:tc>
          <w:tcPr>
            <w:tcW w:w="5435" w:type="dxa"/>
            <w:tcBorders>
              <w:top w:val="single" w:sz="4" w:space="0" w:color="auto"/>
              <w:left w:val="single" w:sz="4" w:space="0" w:color="auto"/>
              <w:bottom w:val="single" w:sz="4" w:space="0" w:color="auto"/>
              <w:right w:val="single" w:sz="4" w:space="0" w:color="auto"/>
            </w:tcBorders>
            <w:shd w:val="clear" w:color="auto" w:fill="auto"/>
            <w:hideMark/>
            <w:tcPrChange w:id="410" w:author="Author">
              <w:tcPr>
                <w:tcW w:w="5456" w:type="dxa"/>
                <w:tcBorders>
                  <w:top w:val="single" w:sz="4" w:space="0" w:color="auto"/>
                  <w:left w:val="single" w:sz="4" w:space="0" w:color="auto"/>
                  <w:bottom w:val="single" w:sz="4" w:space="0" w:color="auto"/>
                  <w:right w:val="single" w:sz="4" w:space="0" w:color="auto"/>
                </w:tcBorders>
                <w:shd w:val="clear" w:color="auto" w:fill="auto"/>
                <w:hideMark/>
              </w:tcPr>
            </w:tcPrChange>
          </w:tcPr>
          <w:p w:rsidR="00626A71" w:rsidRPr="009D7387" w:rsidRDefault="0057633F" w:rsidP="009D7387">
            <w:pPr>
              <w:spacing w:after="0" w:line="240" w:lineRule="auto"/>
              <w:rPr>
                <w:rFonts w:ascii="Times New Roman" w:eastAsia="Times New Roman" w:hAnsi="Times New Roman" w:cs="Times New Roman"/>
                <w:sz w:val="20"/>
                <w:szCs w:val="20"/>
                <w:lang w:eastAsia="en-GB"/>
              </w:rPr>
            </w:pPr>
            <w:r w:rsidRPr="009D7387">
              <w:rPr>
                <w:rFonts w:ascii="Times New Roman" w:eastAsia="Times New Roman" w:hAnsi="Times New Roman" w:cs="Times New Roman"/>
                <w:sz w:val="20"/>
                <w:szCs w:val="20"/>
                <w:lang w:eastAsia="en-GB"/>
              </w:rPr>
              <w:t xml:space="preserve">Total </w:t>
            </w:r>
            <w:r>
              <w:rPr>
                <w:rFonts w:ascii="Times New Roman" w:eastAsia="Times New Roman" w:hAnsi="Times New Roman" w:cs="Times New Roman"/>
                <w:sz w:val="20"/>
                <w:szCs w:val="20"/>
                <w:lang w:eastAsia="en-GB"/>
              </w:rPr>
              <w:t xml:space="preserve">amount of </w:t>
            </w:r>
            <w:r w:rsidRPr="009D7387">
              <w:rPr>
                <w:rFonts w:ascii="Times New Roman" w:eastAsia="Times New Roman" w:hAnsi="Times New Roman" w:cs="Times New Roman"/>
                <w:sz w:val="20"/>
                <w:szCs w:val="20"/>
                <w:lang w:eastAsia="en-GB"/>
              </w:rPr>
              <w:t xml:space="preserve">technical flows </w:t>
            </w:r>
            <w:r>
              <w:rPr>
                <w:rFonts w:ascii="Times New Roman" w:eastAsia="Times New Roman" w:hAnsi="Times New Roman" w:cs="Times New Roman"/>
                <w:sz w:val="20"/>
                <w:szCs w:val="20"/>
                <w:lang w:eastAsia="en-GB"/>
              </w:rPr>
              <w:t>affecting</w:t>
            </w:r>
            <w:r w:rsidRPr="009D7387">
              <w:rPr>
                <w:rFonts w:ascii="Times New Roman" w:eastAsia="Times New Roman" w:hAnsi="Times New Roman" w:cs="Times New Roman"/>
                <w:sz w:val="20"/>
                <w:szCs w:val="20"/>
                <w:lang w:eastAsia="en-GB"/>
              </w:rPr>
              <w:t xml:space="preserve"> gross TP</w:t>
            </w:r>
            <w:r>
              <w:rPr>
                <w:rFonts w:ascii="Times New Roman" w:eastAsia="Times New Roman" w:hAnsi="Times New Roman" w:cs="Times New Roman"/>
                <w:sz w:val="20"/>
                <w:szCs w:val="20"/>
                <w:lang w:eastAsia="en-GB"/>
              </w:rPr>
              <w:t>.</w:t>
            </w:r>
            <w:r w:rsidRPr="009D7387" w:rsidDel="0057633F">
              <w:rPr>
                <w:rFonts w:ascii="Times New Roman" w:eastAsia="Times New Roman" w:hAnsi="Times New Roman" w:cs="Times New Roman"/>
                <w:sz w:val="20"/>
                <w:szCs w:val="20"/>
                <w:lang w:eastAsia="en-GB"/>
              </w:rPr>
              <w:t xml:space="preserve"> </w:t>
            </w:r>
          </w:p>
        </w:tc>
      </w:tr>
      <w:tr w:rsidR="00626A71" w:rsidRPr="002466F7" w:rsidTr="00334117">
        <w:tblPrEx>
          <w:tblW w:w="9214" w:type="dxa"/>
          <w:tblInd w:w="108" w:type="dxa"/>
          <w:tblPrExChange w:id="411" w:author="Author">
            <w:tblPrEx>
              <w:tblW w:w="9214" w:type="dxa"/>
              <w:tblInd w:w="108" w:type="dxa"/>
            </w:tblPrEx>
          </w:tblPrExChange>
        </w:tblPrEx>
        <w:trPr>
          <w:trHeight w:val="1315"/>
          <w:trPrChange w:id="412" w:author="Author">
            <w:trPr>
              <w:gridAfter w:val="0"/>
              <w:trHeight w:val="1315"/>
            </w:trPr>
          </w:trPrChange>
        </w:trPr>
        <w:tc>
          <w:tcPr>
            <w:tcW w:w="1439" w:type="dxa"/>
            <w:tcBorders>
              <w:top w:val="single" w:sz="4" w:space="0" w:color="auto"/>
              <w:left w:val="single" w:sz="4" w:space="0" w:color="auto"/>
              <w:bottom w:val="single" w:sz="4" w:space="0" w:color="auto"/>
              <w:right w:val="single" w:sz="4" w:space="0" w:color="auto"/>
            </w:tcBorders>
            <w:shd w:val="clear" w:color="auto" w:fill="auto"/>
            <w:hideMark/>
            <w:tcPrChange w:id="413" w:author="Author">
              <w:tcPr>
                <w:tcW w:w="1418" w:type="dxa"/>
                <w:gridSpan w:val="2"/>
                <w:tcBorders>
                  <w:top w:val="single" w:sz="4" w:space="0" w:color="auto"/>
                  <w:left w:val="single" w:sz="4" w:space="0" w:color="auto"/>
                  <w:bottom w:val="single" w:sz="4" w:space="0" w:color="auto"/>
                  <w:right w:val="single" w:sz="4" w:space="0" w:color="auto"/>
                </w:tcBorders>
                <w:shd w:val="clear" w:color="auto" w:fill="auto"/>
                <w:hideMark/>
              </w:tcPr>
            </w:tcPrChange>
          </w:tcPr>
          <w:p w:rsidR="00626A71" w:rsidRDefault="00FC1A45" w:rsidP="00FC1A45">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C0100</w:t>
            </w:r>
            <w:r w:rsidR="0057633F">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C0110/R0350</w:t>
            </w:r>
          </w:p>
          <w:p w:rsidR="00AD643D" w:rsidRPr="002466F7" w:rsidRDefault="00AD643D" w:rsidP="00FC1A45">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Pr="00D24FF5">
              <w:rPr>
                <w:rFonts w:ascii="Times New Roman" w:eastAsia="Times New Roman" w:hAnsi="Times New Roman" w:cs="Times New Roman"/>
                <w:sz w:val="20"/>
                <w:szCs w:val="20"/>
                <w:lang w:eastAsia="en-GB"/>
              </w:rPr>
              <w:t>CF4L and CF4NL</w:t>
            </w:r>
            <w:r>
              <w:rPr>
                <w:rFonts w:ascii="Times New Roman" w:eastAsia="Times New Roman" w:hAnsi="Times New Roman" w:cs="Times New Roman"/>
                <w:sz w:val="20"/>
                <w:szCs w:val="20"/>
                <w:lang w:eastAsia="en-GB"/>
              </w:rPr>
              <w:t>)</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Change w:id="414" w:author="Author">
              <w:tcPr>
                <w:tcW w:w="2340" w:type="dxa"/>
                <w:tcBorders>
                  <w:top w:val="single" w:sz="4" w:space="0" w:color="auto"/>
                  <w:left w:val="single" w:sz="4" w:space="0" w:color="auto"/>
                  <w:bottom w:val="single" w:sz="4" w:space="0" w:color="auto"/>
                  <w:right w:val="single" w:sz="4" w:space="0" w:color="auto"/>
                </w:tcBorders>
                <w:shd w:val="clear" w:color="auto" w:fill="auto"/>
                <w:hideMark/>
              </w:tcPr>
            </w:tcPrChange>
          </w:tcPr>
          <w:p w:rsidR="00626A71" w:rsidRPr="002466F7" w:rsidRDefault="00626A71"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Technical flows related to reinsurance during the period (recoverables received net of premiums paid)</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Change w:id="415" w:author="Author">
              <w:tcPr>
                <w:tcW w:w="5456" w:type="dxa"/>
                <w:tcBorders>
                  <w:top w:val="single" w:sz="4" w:space="0" w:color="auto"/>
                  <w:left w:val="single" w:sz="4" w:space="0" w:color="auto"/>
                  <w:bottom w:val="single" w:sz="4" w:space="0" w:color="auto"/>
                  <w:right w:val="single" w:sz="4" w:space="0" w:color="auto"/>
                </w:tcBorders>
                <w:shd w:val="clear" w:color="auto" w:fill="auto"/>
                <w:hideMark/>
              </w:tcPr>
            </w:tcPrChange>
          </w:tcPr>
          <w:p w:rsidR="00626A71" w:rsidRPr="002466F7" w:rsidRDefault="00626A71">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Total amount of technical flows related to reinsurance recoverable during the period, i.e. recoverable received net of premiums, respectively for Life and Non</w:t>
            </w:r>
            <w:r w:rsidR="007D0CC3">
              <w:rPr>
                <w:rFonts w:ascii="Times New Roman" w:eastAsia="Times New Roman" w:hAnsi="Times New Roman" w:cs="Times New Roman"/>
                <w:sz w:val="20"/>
                <w:szCs w:val="20"/>
                <w:lang w:eastAsia="en-GB"/>
              </w:rPr>
              <w:t>-</w:t>
            </w:r>
            <w:r w:rsidRPr="002466F7">
              <w:rPr>
                <w:rFonts w:ascii="Times New Roman" w:eastAsia="Times New Roman" w:hAnsi="Times New Roman" w:cs="Times New Roman"/>
                <w:sz w:val="20"/>
                <w:szCs w:val="20"/>
                <w:lang w:eastAsia="en-GB"/>
              </w:rPr>
              <w:t xml:space="preserve">life. </w:t>
            </w:r>
          </w:p>
        </w:tc>
      </w:tr>
      <w:tr w:rsidR="00221719" w:rsidRPr="00221719" w:rsidTr="00855BB3">
        <w:trPr>
          <w:trHeight w:val="407"/>
        </w:trPr>
        <w:tc>
          <w:tcPr>
            <w:tcW w:w="9214" w:type="dxa"/>
            <w:gridSpan w:val="3"/>
            <w:tcBorders>
              <w:top w:val="single" w:sz="4" w:space="0" w:color="auto"/>
              <w:bottom w:val="single" w:sz="4" w:space="0" w:color="auto"/>
            </w:tcBorders>
            <w:shd w:val="clear" w:color="auto" w:fill="auto"/>
          </w:tcPr>
          <w:p w:rsidR="00221719" w:rsidRPr="00855BB3" w:rsidRDefault="00221719" w:rsidP="00855BB3">
            <w:pPr>
              <w:spacing w:before="120" w:after="120" w:line="240" w:lineRule="auto"/>
              <w:rPr>
                <w:rFonts w:ascii="Times New Roman" w:eastAsia="Times New Roman" w:hAnsi="Times New Roman" w:cs="Times New Roman"/>
                <w:b/>
                <w:sz w:val="20"/>
                <w:szCs w:val="20"/>
                <w:lang w:eastAsia="en-GB"/>
              </w:rPr>
            </w:pPr>
            <w:r w:rsidRPr="00855BB3">
              <w:rPr>
                <w:rFonts w:ascii="Times New Roman" w:eastAsia="Times New Roman" w:hAnsi="Times New Roman" w:cs="Times New Roman"/>
                <w:b/>
                <w:sz w:val="20"/>
                <w:szCs w:val="20"/>
                <w:lang w:eastAsia="en-GB"/>
              </w:rPr>
              <w:t>Variation in Excess of Assets over Liabilities explained by Technical provisions</w:t>
            </w:r>
          </w:p>
        </w:tc>
      </w:tr>
      <w:tr w:rsidR="00626A71" w:rsidRPr="002466F7" w:rsidTr="00334117">
        <w:tblPrEx>
          <w:tblW w:w="9214" w:type="dxa"/>
          <w:tblInd w:w="108" w:type="dxa"/>
          <w:tblPrExChange w:id="416" w:author="Author">
            <w:tblPrEx>
              <w:tblW w:w="9214" w:type="dxa"/>
              <w:tblInd w:w="108" w:type="dxa"/>
            </w:tblPrEx>
          </w:tblPrExChange>
        </w:tblPrEx>
        <w:trPr>
          <w:trHeight w:val="2250"/>
          <w:trPrChange w:id="417" w:author="Author">
            <w:trPr>
              <w:gridAfter w:val="0"/>
              <w:trHeight w:val="2250"/>
            </w:trPr>
          </w:trPrChange>
        </w:trPr>
        <w:tc>
          <w:tcPr>
            <w:tcW w:w="1439" w:type="dxa"/>
            <w:tcBorders>
              <w:top w:val="single" w:sz="4" w:space="0" w:color="auto"/>
              <w:left w:val="single" w:sz="4" w:space="0" w:color="auto"/>
              <w:bottom w:val="single" w:sz="4" w:space="0" w:color="auto"/>
              <w:right w:val="single" w:sz="4" w:space="0" w:color="auto"/>
            </w:tcBorders>
            <w:shd w:val="clear" w:color="auto" w:fill="auto"/>
            <w:hideMark/>
            <w:tcPrChange w:id="418" w:author="Author">
              <w:tcPr>
                <w:tcW w:w="1418" w:type="dxa"/>
                <w:gridSpan w:val="2"/>
                <w:tcBorders>
                  <w:top w:val="single" w:sz="4" w:space="0" w:color="auto"/>
                  <w:left w:val="single" w:sz="4" w:space="0" w:color="auto"/>
                  <w:bottom w:val="single" w:sz="4" w:space="0" w:color="auto"/>
                  <w:right w:val="single" w:sz="4" w:space="0" w:color="auto"/>
                </w:tcBorders>
                <w:shd w:val="clear" w:color="auto" w:fill="auto"/>
                <w:hideMark/>
              </w:tcPr>
            </w:tcPrChange>
          </w:tcPr>
          <w:p w:rsidR="00626A71" w:rsidRDefault="009D7387" w:rsidP="009D7387">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C0120</w:t>
            </w:r>
            <w:r w:rsidR="007D0CC3">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C0130/R0360</w:t>
            </w:r>
          </w:p>
          <w:p w:rsidR="00AD643D" w:rsidRPr="002466F7" w:rsidRDefault="00AD643D" w:rsidP="009D7387">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Pr="00D24FF5">
              <w:rPr>
                <w:rFonts w:ascii="Times New Roman" w:eastAsia="Times New Roman" w:hAnsi="Times New Roman" w:cs="Times New Roman"/>
                <w:sz w:val="20"/>
                <w:szCs w:val="20"/>
                <w:lang w:eastAsia="en-GB"/>
              </w:rPr>
              <w:t>AA5L and AA5NL</w:t>
            </w:r>
            <w:r>
              <w:rPr>
                <w:rFonts w:ascii="Times New Roman" w:eastAsia="Times New Roman" w:hAnsi="Times New Roman" w:cs="Times New Roman"/>
                <w:sz w:val="20"/>
                <w:szCs w:val="20"/>
                <w:lang w:eastAsia="en-GB"/>
              </w:rPr>
              <w:t>)</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Change w:id="419" w:author="Author">
              <w:tcPr>
                <w:tcW w:w="2340" w:type="dxa"/>
                <w:tcBorders>
                  <w:top w:val="single" w:sz="4" w:space="0" w:color="auto"/>
                  <w:left w:val="single" w:sz="4" w:space="0" w:color="auto"/>
                  <w:bottom w:val="single" w:sz="4" w:space="0" w:color="auto"/>
                  <w:right w:val="single" w:sz="4" w:space="0" w:color="auto"/>
                </w:tcBorders>
                <w:shd w:val="clear" w:color="auto" w:fill="auto"/>
                <w:hideMark/>
              </w:tcPr>
            </w:tcPrChange>
          </w:tcPr>
          <w:p w:rsidR="00626A71" w:rsidRPr="002466F7" w:rsidRDefault="00626A71"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Variation in Excess of Assets over Liabilities explained by Technical provisions management – Gross Technical Provisions</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Change w:id="420" w:author="Author">
              <w:tcPr>
                <w:tcW w:w="5456" w:type="dxa"/>
                <w:tcBorders>
                  <w:top w:val="single" w:sz="4" w:space="0" w:color="auto"/>
                  <w:left w:val="single" w:sz="4" w:space="0" w:color="auto"/>
                  <w:bottom w:val="single" w:sz="4" w:space="0" w:color="auto"/>
                  <w:right w:val="single" w:sz="4" w:space="0" w:color="auto"/>
                </w:tcBorders>
                <w:shd w:val="clear" w:color="auto" w:fill="auto"/>
                <w:hideMark/>
              </w:tcPr>
            </w:tcPrChange>
          </w:tcPr>
          <w:p w:rsidR="00626A71" w:rsidRPr="002466F7" w:rsidRDefault="00626A71"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This calculation corresponds to the following principle : </w:t>
            </w:r>
          </w:p>
          <w:p w:rsidR="00626A71" w:rsidRPr="00855BB3" w:rsidRDefault="00626A71" w:rsidP="00855BB3">
            <w:pPr>
              <w:pStyle w:val="ListParagraph"/>
              <w:numPr>
                <w:ilvl w:val="0"/>
                <w:numId w:val="20"/>
              </w:numPr>
              <w:spacing w:after="0" w:line="240" w:lineRule="auto"/>
              <w:ind w:left="387"/>
              <w:rPr>
                <w:rFonts w:ascii="Times New Roman" w:eastAsia="Times New Roman" w:hAnsi="Times New Roman" w:cs="Times New Roman"/>
                <w:sz w:val="20"/>
                <w:szCs w:val="20"/>
                <w:lang w:eastAsia="en-GB"/>
              </w:rPr>
            </w:pPr>
            <w:r w:rsidRPr="00855BB3">
              <w:rPr>
                <w:rFonts w:ascii="Times New Roman" w:eastAsia="Times New Roman" w:hAnsi="Times New Roman" w:cs="Times New Roman"/>
                <w:sz w:val="20"/>
                <w:szCs w:val="20"/>
                <w:lang w:eastAsia="en-GB"/>
              </w:rPr>
              <w:t xml:space="preserve">consider the variation in BE, RM and TP </w:t>
            </w:r>
            <w:r w:rsidR="009D7387" w:rsidRPr="00855BB3">
              <w:rPr>
                <w:rFonts w:ascii="Times New Roman" w:eastAsia="Times New Roman" w:hAnsi="Times New Roman" w:cs="Times New Roman"/>
                <w:sz w:val="20"/>
                <w:szCs w:val="20"/>
                <w:lang w:eastAsia="en-GB"/>
              </w:rPr>
              <w:t>calculated as a whole</w:t>
            </w:r>
            <w:r w:rsidR="00940B40">
              <w:rPr>
                <w:rFonts w:ascii="Times New Roman" w:eastAsia="Times New Roman" w:hAnsi="Times New Roman" w:cs="Times New Roman"/>
                <w:sz w:val="20"/>
                <w:szCs w:val="20"/>
                <w:lang w:eastAsia="en-GB"/>
              </w:rPr>
              <w:t>;</w:t>
            </w:r>
            <w:r w:rsidR="009D7387" w:rsidRPr="00855BB3">
              <w:rPr>
                <w:rFonts w:ascii="Times New Roman" w:eastAsia="Times New Roman" w:hAnsi="Times New Roman" w:cs="Times New Roman"/>
                <w:sz w:val="20"/>
                <w:szCs w:val="20"/>
                <w:lang w:eastAsia="en-GB"/>
              </w:rPr>
              <w:t xml:space="preserve"> </w:t>
            </w:r>
          </w:p>
          <w:p w:rsidR="009D7387" w:rsidRPr="00855BB3" w:rsidRDefault="00626A71" w:rsidP="00855BB3">
            <w:pPr>
              <w:pStyle w:val="ListParagraph"/>
              <w:numPr>
                <w:ilvl w:val="0"/>
                <w:numId w:val="20"/>
              </w:numPr>
              <w:spacing w:after="0" w:line="240" w:lineRule="auto"/>
              <w:ind w:left="387"/>
              <w:rPr>
                <w:rFonts w:ascii="Times New Roman" w:eastAsia="Times New Roman" w:hAnsi="Times New Roman" w:cs="Times New Roman"/>
                <w:sz w:val="20"/>
                <w:szCs w:val="20"/>
                <w:lang w:eastAsia="en-GB"/>
              </w:rPr>
            </w:pPr>
            <w:r w:rsidRPr="00855BB3">
              <w:rPr>
                <w:rFonts w:ascii="Times New Roman" w:eastAsia="Times New Roman" w:hAnsi="Times New Roman" w:cs="Times New Roman"/>
                <w:sz w:val="20"/>
                <w:szCs w:val="20"/>
                <w:lang w:eastAsia="en-GB"/>
              </w:rPr>
              <w:t xml:space="preserve">deduct the variation in </w:t>
            </w:r>
            <w:r w:rsidR="00940B40">
              <w:rPr>
                <w:rFonts w:ascii="Times New Roman" w:eastAsia="Times New Roman" w:hAnsi="Times New Roman" w:cs="Times New Roman"/>
                <w:sz w:val="20"/>
                <w:szCs w:val="20"/>
                <w:lang w:eastAsia="en-GB"/>
              </w:rPr>
              <w:t>unit-linked</w:t>
            </w:r>
            <w:r w:rsidR="00940B40" w:rsidRPr="00855BB3">
              <w:rPr>
                <w:rFonts w:ascii="Times New Roman" w:eastAsia="Times New Roman" w:hAnsi="Times New Roman" w:cs="Times New Roman"/>
                <w:sz w:val="20"/>
                <w:szCs w:val="20"/>
                <w:lang w:eastAsia="en-GB"/>
              </w:rPr>
              <w:t xml:space="preserve"> </w:t>
            </w:r>
            <w:r w:rsidR="009D7387" w:rsidRPr="00855BB3">
              <w:rPr>
                <w:rFonts w:ascii="Times New Roman" w:eastAsia="Times New Roman" w:hAnsi="Times New Roman" w:cs="Times New Roman"/>
                <w:sz w:val="20"/>
                <w:szCs w:val="20"/>
                <w:lang w:eastAsia="en-GB"/>
              </w:rPr>
              <w:t>(C0090 / R0300)</w:t>
            </w:r>
            <w:r w:rsidR="00940B40">
              <w:rPr>
                <w:rFonts w:ascii="Times New Roman" w:eastAsia="Times New Roman" w:hAnsi="Times New Roman" w:cs="Times New Roman"/>
                <w:sz w:val="20"/>
                <w:szCs w:val="20"/>
                <w:lang w:eastAsia="en-GB"/>
              </w:rPr>
              <w:t>;</w:t>
            </w:r>
          </w:p>
          <w:p w:rsidR="00626A71" w:rsidRPr="00855BB3" w:rsidRDefault="00626A71" w:rsidP="00855BB3">
            <w:pPr>
              <w:pStyle w:val="ListParagraph"/>
              <w:numPr>
                <w:ilvl w:val="0"/>
                <w:numId w:val="20"/>
              </w:numPr>
              <w:spacing w:after="0" w:line="240" w:lineRule="auto"/>
              <w:ind w:left="387"/>
              <w:rPr>
                <w:rFonts w:ascii="Times New Roman" w:eastAsia="Times New Roman" w:hAnsi="Times New Roman" w:cs="Times New Roman"/>
                <w:sz w:val="20"/>
                <w:szCs w:val="20"/>
                <w:lang w:eastAsia="en-GB"/>
              </w:rPr>
            </w:pPr>
            <w:proofErr w:type="gramStart"/>
            <w:r w:rsidRPr="00855BB3">
              <w:rPr>
                <w:rFonts w:ascii="Times New Roman" w:eastAsia="Times New Roman" w:hAnsi="Times New Roman" w:cs="Times New Roman"/>
                <w:sz w:val="20"/>
                <w:szCs w:val="20"/>
                <w:lang w:eastAsia="en-GB"/>
              </w:rPr>
              <w:t>add</w:t>
            </w:r>
            <w:proofErr w:type="gramEnd"/>
            <w:ins w:id="421" w:author="Author">
              <w:r w:rsidR="00D239ED">
                <w:rPr>
                  <w:rFonts w:ascii="Times New Roman" w:eastAsia="Times New Roman" w:hAnsi="Times New Roman" w:cs="Times New Roman"/>
                  <w:sz w:val="20"/>
                  <w:szCs w:val="20"/>
                  <w:lang w:eastAsia="en-GB"/>
                </w:rPr>
                <w:t xml:space="preserve"> total amount of</w:t>
              </w:r>
            </w:ins>
            <w:r w:rsidRPr="00855BB3">
              <w:rPr>
                <w:rFonts w:ascii="Times New Roman" w:eastAsia="Times New Roman" w:hAnsi="Times New Roman" w:cs="Times New Roman"/>
                <w:sz w:val="20"/>
                <w:szCs w:val="20"/>
                <w:lang w:eastAsia="en-GB"/>
              </w:rPr>
              <w:t xml:space="preserve"> net technical flows</w:t>
            </w:r>
            <w:ins w:id="422" w:author="Author">
              <w:r w:rsidR="00D239ED">
                <w:rPr>
                  <w:rFonts w:ascii="Times New Roman" w:eastAsia="Times New Roman" w:hAnsi="Times New Roman" w:cs="Times New Roman"/>
                  <w:sz w:val="20"/>
                  <w:szCs w:val="20"/>
                  <w:lang w:eastAsia="en-GB"/>
                </w:rPr>
                <w:t>, i.e.: inflows minus outflows</w:t>
              </w:r>
            </w:ins>
            <w:r w:rsidRPr="00855BB3">
              <w:rPr>
                <w:rFonts w:ascii="Times New Roman" w:eastAsia="Times New Roman" w:hAnsi="Times New Roman" w:cs="Times New Roman"/>
                <w:sz w:val="20"/>
                <w:szCs w:val="20"/>
                <w:lang w:eastAsia="en-GB"/>
              </w:rPr>
              <w:t xml:space="preserve"> (C</w:t>
            </w:r>
            <w:r w:rsidR="009D7387" w:rsidRPr="00855BB3">
              <w:rPr>
                <w:rFonts w:ascii="Times New Roman" w:eastAsia="Times New Roman" w:hAnsi="Times New Roman" w:cs="Times New Roman"/>
                <w:sz w:val="20"/>
                <w:szCs w:val="20"/>
                <w:lang w:eastAsia="en-GB"/>
              </w:rPr>
              <w:t>0100/R0340</w:t>
            </w:r>
            <w:r w:rsidRPr="00855BB3">
              <w:rPr>
                <w:rFonts w:ascii="Times New Roman" w:eastAsia="Times New Roman" w:hAnsi="Times New Roman" w:cs="Times New Roman"/>
                <w:sz w:val="20"/>
                <w:szCs w:val="20"/>
                <w:lang w:eastAsia="en-GB"/>
              </w:rPr>
              <w:t xml:space="preserve"> for Life</w:t>
            </w:r>
            <w:r w:rsidR="009D7387" w:rsidRPr="00855BB3">
              <w:rPr>
                <w:rFonts w:ascii="Times New Roman" w:eastAsia="Times New Roman" w:hAnsi="Times New Roman" w:cs="Times New Roman"/>
                <w:sz w:val="20"/>
                <w:szCs w:val="20"/>
                <w:lang w:eastAsia="en-GB"/>
              </w:rPr>
              <w:t xml:space="preserve"> and C0110/R0340 for Non</w:t>
            </w:r>
            <w:r w:rsidR="00940B40">
              <w:rPr>
                <w:rFonts w:ascii="Times New Roman" w:eastAsia="Times New Roman" w:hAnsi="Times New Roman" w:cs="Times New Roman"/>
                <w:sz w:val="20"/>
                <w:szCs w:val="20"/>
                <w:lang w:eastAsia="en-GB"/>
              </w:rPr>
              <w:t>-</w:t>
            </w:r>
            <w:r w:rsidR="009D7387" w:rsidRPr="00855BB3">
              <w:rPr>
                <w:rFonts w:ascii="Times New Roman" w:eastAsia="Times New Roman" w:hAnsi="Times New Roman" w:cs="Times New Roman"/>
                <w:sz w:val="20"/>
                <w:szCs w:val="20"/>
                <w:lang w:eastAsia="en-GB"/>
              </w:rPr>
              <w:t>Life</w:t>
            </w:r>
            <w:r w:rsidRPr="00855BB3">
              <w:rPr>
                <w:rFonts w:ascii="Times New Roman" w:eastAsia="Times New Roman" w:hAnsi="Times New Roman" w:cs="Times New Roman"/>
                <w:sz w:val="20"/>
                <w:szCs w:val="20"/>
                <w:lang w:eastAsia="en-GB"/>
              </w:rPr>
              <w:t>)</w:t>
            </w:r>
            <w:r w:rsidR="00940B40">
              <w:rPr>
                <w:rFonts w:ascii="Times New Roman" w:eastAsia="Times New Roman" w:hAnsi="Times New Roman" w:cs="Times New Roman"/>
                <w:sz w:val="20"/>
                <w:szCs w:val="20"/>
                <w:lang w:eastAsia="en-GB"/>
              </w:rPr>
              <w:t>.</w:t>
            </w:r>
          </w:p>
          <w:p w:rsidR="00AD643D" w:rsidRDefault="00AD643D" w:rsidP="00792C1B">
            <w:pPr>
              <w:spacing w:after="0" w:line="240" w:lineRule="auto"/>
              <w:rPr>
                <w:rFonts w:ascii="Times New Roman" w:eastAsia="Times New Roman" w:hAnsi="Times New Roman" w:cs="Times New Roman"/>
                <w:sz w:val="20"/>
                <w:szCs w:val="20"/>
                <w:lang w:eastAsia="en-GB"/>
              </w:rPr>
            </w:pPr>
          </w:p>
          <w:p w:rsidR="00626A71" w:rsidRPr="002466F7" w:rsidRDefault="00940B40">
            <w:pPr>
              <w:spacing w:after="0" w:line="240" w:lineRule="auto"/>
              <w:rPr>
                <w:rFonts w:ascii="Times New Roman" w:eastAsia="Times New Roman" w:hAnsi="Times New Roman" w:cs="Times New Roman"/>
                <w:sz w:val="20"/>
                <w:szCs w:val="20"/>
                <w:lang w:eastAsia="en-GB"/>
              </w:rPr>
            </w:pPr>
            <w:r w:rsidRPr="00855BB3">
              <w:rPr>
                <w:rFonts w:ascii="Times New Roman" w:eastAsia="Times New Roman" w:hAnsi="Times New Roman" w:cs="Times New Roman"/>
                <w:sz w:val="20"/>
                <w:szCs w:val="20"/>
                <w:lang w:eastAsia="en-GB"/>
              </w:rPr>
              <w:t>If the amount has</w:t>
            </w:r>
            <w:r w:rsidR="00626A71" w:rsidRPr="00940B40">
              <w:rPr>
                <w:rFonts w:ascii="Times New Roman" w:eastAsia="Times New Roman" w:hAnsi="Times New Roman" w:cs="Times New Roman"/>
                <w:sz w:val="20"/>
                <w:szCs w:val="20"/>
                <w:lang w:eastAsia="en-GB"/>
              </w:rPr>
              <w:t xml:space="preserve"> a negative impact on Excess of Assets over Liabilities, this </w:t>
            </w:r>
            <w:r w:rsidR="00F8491A" w:rsidRPr="00940B40">
              <w:rPr>
                <w:rFonts w:ascii="Times New Roman" w:eastAsia="Times New Roman" w:hAnsi="Times New Roman" w:cs="Times New Roman"/>
                <w:sz w:val="20"/>
                <w:szCs w:val="20"/>
                <w:lang w:eastAsia="en-GB"/>
              </w:rPr>
              <w:t>shall</w:t>
            </w:r>
            <w:r w:rsidR="00626A71" w:rsidRPr="00940B40">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a negative amount</w:t>
            </w:r>
            <w:r w:rsidR="00626A71" w:rsidRPr="00940B40">
              <w:rPr>
                <w:rFonts w:ascii="Times New Roman" w:eastAsia="Times New Roman" w:hAnsi="Times New Roman" w:cs="Times New Roman"/>
                <w:sz w:val="20"/>
                <w:szCs w:val="20"/>
                <w:lang w:eastAsia="en-GB"/>
              </w:rPr>
              <w:t>.</w:t>
            </w:r>
          </w:p>
        </w:tc>
      </w:tr>
      <w:tr w:rsidR="00626A71" w:rsidRPr="002466F7" w:rsidTr="00334117">
        <w:tblPrEx>
          <w:tblW w:w="9214" w:type="dxa"/>
          <w:tblInd w:w="108" w:type="dxa"/>
          <w:tblPrExChange w:id="423" w:author="Author">
            <w:tblPrEx>
              <w:tblW w:w="9214" w:type="dxa"/>
              <w:tblInd w:w="108" w:type="dxa"/>
            </w:tblPrEx>
          </w:tblPrExChange>
        </w:tblPrEx>
        <w:trPr>
          <w:trHeight w:val="1559"/>
          <w:trPrChange w:id="424" w:author="Author">
            <w:trPr>
              <w:gridAfter w:val="0"/>
              <w:trHeight w:val="1559"/>
            </w:trPr>
          </w:trPrChange>
        </w:trPr>
        <w:tc>
          <w:tcPr>
            <w:tcW w:w="1439" w:type="dxa"/>
            <w:tcBorders>
              <w:top w:val="single" w:sz="4" w:space="0" w:color="auto"/>
              <w:left w:val="single" w:sz="4" w:space="0" w:color="auto"/>
              <w:bottom w:val="single" w:sz="4" w:space="0" w:color="auto"/>
              <w:right w:val="single" w:sz="4" w:space="0" w:color="auto"/>
            </w:tcBorders>
            <w:shd w:val="clear" w:color="auto" w:fill="auto"/>
            <w:hideMark/>
            <w:tcPrChange w:id="425" w:author="Author">
              <w:tcPr>
                <w:tcW w:w="1418" w:type="dxa"/>
                <w:gridSpan w:val="2"/>
                <w:tcBorders>
                  <w:top w:val="single" w:sz="4" w:space="0" w:color="auto"/>
                  <w:left w:val="single" w:sz="4" w:space="0" w:color="auto"/>
                  <w:bottom w:val="single" w:sz="4" w:space="0" w:color="auto"/>
                  <w:right w:val="single" w:sz="4" w:space="0" w:color="auto"/>
                </w:tcBorders>
                <w:shd w:val="clear" w:color="auto" w:fill="auto"/>
                <w:hideMark/>
              </w:tcPr>
            </w:tcPrChange>
          </w:tcPr>
          <w:p w:rsidR="00626A71" w:rsidRDefault="009D7387" w:rsidP="009D7387">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C0120</w:t>
            </w:r>
            <w:r w:rsidR="00940B40">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C0130/R0370</w:t>
            </w:r>
          </w:p>
          <w:p w:rsidR="00AD643D" w:rsidRPr="002466F7" w:rsidRDefault="00AD643D" w:rsidP="009D7387">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Pr="00D24FF5">
              <w:rPr>
                <w:rFonts w:ascii="Times New Roman" w:eastAsia="Times New Roman" w:hAnsi="Times New Roman" w:cs="Times New Roman"/>
                <w:sz w:val="20"/>
                <w:szCs w:val="20"/>
                <w:lang w:eastAsia="en-GB"/>
              </w:rPr>
              <w:t>AA6L and AA6NL</w:t>
            </w:r>
            <w:r>
              <w:rPr>
                <w:rFonts w:ascii="Times New Roman" w:eastAsia="Times New Roman" w:hAnsi="Times New Roman" w:cs="Times New Roman"/>
                <w:sz w:val="20"/>
                <w:szCs w:val="20"/>
                <w:lang w:eastAsia="en-GB"/>
              </w:rPr>
              <w:t>)</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Change w:id="426" w:author="Author">
              <w:tcPr>
                <w:tcW w:w="2340" w:type="dxa"/>
                <w:tcBorders>
                  <w:top w:val="single" w:sz="4" w:space="0" w:color="auto"/>
                  <w:left w:val="single" w:sz="4" w:space="0" w:color="auto"/>
                  <w:bottom w:val="single" w:sz="4" w:space="0" w:color="auto"/>
                  <w:right w:val="single" w:sz="4" w:space="0" w:color="auto"/>
                </w:tcBorders>
                <w:shd w:val="clear" w:color="auto" w:fill="auto"/>
                <w:hideMark/>
              </w:tcPr>
            </w:tcPrChange>
          </w:tcPr>
          <w:p w:rsidR="00626A71" w:rsidRPr="002466F7" w:rsidRDefault="00626A71"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Variation in Excess of Assets over Liabilities explained by Technical provisions management – Reinsurance recoverables</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Change w:id="427" w:author="Author">
              <w:tcPr>
                <w:tcW w:w="5456" w:type="dxa"/>
                <w:tcBorders>
                  <w:top w:val="single" w:sz="4" w:space="0" w:color="auto"/>
                  <w:left w:val="single" w:sz="4" w:space="0" w:color="auto"/>
                  <w:bottom w:val="single" w:sz="4" w:space="0" w:color="auto"/>
                  <w:right w:val="single" w:sz="4" w:space="0" w:color="auto"/>
                </w:tcBorders>
                <w:shd w:val="clear" w:color="auto" w:fill="auto"/>
                <w:hideMark/>
              </w:tcPr>
            </w:tcPrChange>
          </w:tcPr>
          <w:p w:rsidR="00626A71" w:rsidRPr="002466F7" w:rsidRDefault="00626A71"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This calculation corresponds to the following principle : </w:t>
            </w:r>
          </w:p>
          <w:p w:rsidR="00626A71" w:rsidRPr="002466F7" w:rsidRDefault="00626A71" w:rsidP="00334117">
            <w:pPr>
              <w:pStyle w:val="ListParagraph"/>
              <w:numPr>
                <w:ilvl w:val="0"/>
                <w:numId w:val="20"/>
              </w:numPr>
              <w:spacing w:after="0" w:line="240" w:lineRule="auto"/>
              <w:ind w:left="387"/>
              <w:rPr>
                <w:rFonts w:ascii="Times New Roman" w:eastAsia="Times New Roman" w:hAnsi="Times New Roman" w:cs="Times New Roman"/>
                <w:sz w:val="20"/>
                <w:szCs w:val="20"/>
                <w:lang w:eastAsia="en-GB"/>
              </w:rPr>
              <w:pPrChange w:id="428" w:author="Author">
                <w:pPr>
                  <w:pStyle w:val="ListParagraph"/>
                  <w:numPr>
                    <w:numId w:val="20"/>
                  </w:numPr>
                  <w:spacing w:after="0" w:line="240" w:lineRule="auto"/>
                  <w:ind w:hanging="360"/>
                </w:pPr>
              </w:pPrChange>
            </w:pPr>
            <w:r w:rsidRPr="002466F7">
              <w:rPr>
                <w:rFonts w:ascii="Times New Roman" w:eastAsia="Times New Roman" w:hAnsi="Times New Roman" w:cs="Times New Roman"/>
                <w:sz w:val="20"/>
                <w:szCs w:val="20"/>
                <w:lang w:eastAsia="en-GB"/>
              </w:rPr>
              <w:t xml:space="preserve">consider the variation in </w:t>
            </w:r>
            <w:ins w:id="429" w:author="Author">
              <w:del w:id="430" w:author="Author">
                <w:r w:rsidR="003B3EAC" w:rsidRPr="003B3EAC" w:rsidDel="00471B92">
                  <w:rPr>
                    <w:rFonts w:ascii="Times New Roman" w:eastAsia="Times New Roman" w:hAnsi="Times New Roman" w:cs="Times New Roman"/>
                    <w:sz w:val="20"/>
                    <w:szCs w:val="20"/>
                    <w:lang w:eastAsia="en-GB"/>
                  </w:rPr>
                  <w:delText xml:space="preserve"> </w:delText>
                </w:r>
                <w:r w:rsidR="003B3EAC" w:rsidRPr="003B3EAC" w:rsidDel="00760AC3">
                  <w:rPr>
                    <w:rFonts w:ascii="Times New Roman" w:eastAsia="Times New Roman" w:hAnsi="Times New Roman" w:cs="Times New Roman"/>
                    <w:sz w:val="20"/>
                    <w:szCs w:val="20"/>
                    <w:lang w:eastAsia="en-GB"/>
                  </w:rPr>
                  <w:delText>Best Estimate</w:delText>
                </w:r>
              </w:del>
            </w:ins>
            <w:del w:id="431" w:author="Author">
              <w:r w:rsidRPr="002466F7" w:rsidDel="00760AC3">
                <w:rPr>
                  <w:rFonts w:ascii="Times New Roman" w:eastAsia="Times New Roman" w:hAnsi="Times New Roman" w:cs="Times New Roman"/>
                  <w:sz w:val="20"/>
                  <w:szCs w:val="20"/>
                  <w:lang w:eastAsia="en-GB"/>
                </w:rPr>
                <w:delText xml:space="preserve">BE of </w:delText>
              </w:r>
            </w:del>
            <w:r w:rsidRPr="002466F7">
              <w:rPr>
                <w:rFonts w:ascii="Times New Roman" w:eastAsia="Times New Roman" w:hAnsi="Times New Roman" w:cs="Times New Roman"/>
                <w:sz w:val="20"/>
                <w:szCs w:val="20"/>
                <w:lang w:eastAsia="en-GB"/>
              </w:rPr>
              <w:t>Reinsurance recoverable</w:t>
            </w:r>
            <w:ins w:id="432" w:author="Author">
              <w:r w:rsidR="00760AC3">
                <w:rPr>
                  <w:rFonts w:ascii="Times New Roman" w:eastAsia="Times New Roman" w:hAnsi="Times New Roman" w:cs="Times New Roman"/>
                  <w:sz w:val="20"/>
                  <w:szCs w:val="20"/>
                  <w:lang w:eastAsia="en-GB"/>
                </w:rPr>
                <w:t>s</w:t>
              </w:r>
            </w:ins>
            <w:r w:rsidR="00940B40">
              <w:rPr>
                <w:rFonts w:ascii="Times New Roman" w:eastAsia="Times New Roman" w:hAnsi="Times New Roman" w:cs="Times New Roman"/>
                <w:sz w:val="20"/>
                <w:szCs w:val="20"/>
                <w:lang w:eastAsia="en-GB"/>
              </w:rPr>
              <w:t>;</w:t>
            </w:r>
            <w:r w:rsidRPr="002466F7">
              <w:rPr>
                <w:rFonts w:ascii="Times New Roman" w:eastAsia="Times New Roman" w:hAnsi="Times New Roman" w:cs="Times New Roman"/>
                <w:sz w:val="20"/>
                <w:szCs w:val="20"/>
                <w:lang w:eastAsia="en-GB"/>
              </w:rPr>
              <w:t xml:space="preserve"> </w:t>
            </w:r>
          </w:p>
          <w:p w:rsidR="00626A71" w:rsidDel="00D239ED" w:rsidRDefault="00626A71" w:rsidP="00334117">
            <w:pPr>
              <w:pStyle w:val="ListParagraph"/>
              <w:numPr>
                <w:ilvl w:val="0"/>
                <w:numId w:val="20"/>
              </w:numPr>
              <w:spacing w:after="0" w:line="240" w:lineRule="auto"/>
              <w:ind w:left="387"/>
              <w:rPr>
                <w:del w:id="433" w:author="Author"/>
                <w:rFonts w:ascii="Times New Roman" w:eastAsia="Times New Roman" w:hAnsi="Times New Roman" w:cs="Times New Roman"/>
                <w:sz w:val="20"/>
                <w:szCs w:val="20"/>
                <w:lang w:eastAsia="en-GB"/>
              </w:rPr>
              <w:pPrChange w:id="434" w:author="Author">
                <w:pPr>
                  <w:pStyle w:val="ListParagraph"/>
                  <w:numPr>
                    <w:numId w:val="20"/>
                  </w:numPr>
                  <w:spacing w:after="0" w:line="240" w:lineRule="auto"/>
                  <w:ind w:hanging="360"/>
                </w:pPr>
              </w:pPrChange>
            </w:pPr>
            <w:r w:rsidRPr="00D239ED">
              <w:rPr>
                <w:rFonts w:ascii="Times New Roman" w:eastAsia="Times New Roman" w:hAnsi="Times New Roman" w:cs="Times New Roman"/>
                <w:sz w:val="20"/>
                <w:szCs w:val="20"/>
                <w:lang w:eastAsia="en-GB"/>
              </w:rPr>
              <w:t xml:space="preserve">add </w:t>
            </w:r>
            <w:del w:id="435" w:author="Author">
              <w:r w:rsidRPr="00D239ED" w:rsidDel="00E5069D">
                <w:rPr>
                  <w:rFonts w:ascii="Times New Roman" w:eastAsia="Times New Roman" w:hAnsi="Times New Roman" w:cs="Times New Roman"/>
                  <w:sz w:val="20"/>
                  <w:szCs w:val="20"/>
                  <w:lang w:eastAsia="en-GB"/>
                </w:rPr>
                <w:delText xml:space="preserve">net </w:delText>
              </w:r>
            </w:del>
            <w:ins w:id="436" w:author="Author">
              <w:r w:rsidR="00D239ED" w:rsidRPr="00D239ED">
                <w:rPr>
                  <w:rFonts w:ascii="Times New Roman" w:eastAsia="Times New Roman" w:hAnsi="Times New Roman" w:cs="Times New Roman"/>
                  <w:sz w:val="20"/>
                  <w:szCs w:val="20"/>
                  <w:lang w:eastAsia="en-GB"/>
                </w:rPr>
                <w:t xml:space="preserve">total amount of net </w:t>
              </w:r>
            </w:ins>
            <w:r w:rsidRPr="00D239ED">
              <w:rPr>
                <w:rFonts w:ascii="Times New Roman" w:eastAsia="Times New Roman" w:hAnsi="Times New Roman" w:cs="Times New Roman"/>
                <w:sz w:val="20"/>
                <w:szCs w:val="20"/>
                <w:lang w:eastAsia="en-GB"/>
              </w:rPr>
              <w:t>technical flows</w:t>
            </w:r>
            <w:ins w:id="437" w:author="Author">
              <w:r w:rsidR="00D239ED">
                <w:rPr>
                  <w:rFonts w:ascii="Times New Roman" w:eastAsia="Times New Roman" w:hAnsi="Times New Roman" w:cs="Times New Roman"/>
                  <w:sz w:val="20"/>
                  <w:szCs w:val="20"/>
                  <w:lang w:eastAsia="en-GB"/>
                </w:rPr>
                <w:t xml:space="preserve"> , i.e.: inflows minus outflows</w:t>
              </w:r>
              <w:r w:rsidR="0096567A">
                <w:rPr>
                  <w:rFonts w:ascii="Times New Roman" w:eastAsia="Times New Roman" w:hAnsi="Times New Roman" w:cs="Times New Roman"/>
                  <w:sz w:val="20"/>
                  <w:szCs w:val="20"/>
                  <w:lang w:eastAsia="en-GB"/>
                </w:rPr>
                <w:t>,</w:t>
              </w:r>
              <w:r w:rsidR="00E5069D" w:rsidRPr="00334117">
                <w:rPr>
                  <w:rFonts w:ascii="Times New Roman" w:eastAsia="Times New Roman" w:hAnsi="Times New Roman" w:cs="Times New Roman"/>
                  <w:sz w:val="20"/>
                  <w:szCs w:val="20"/>
                  <w:lang w:eastAsia="en-GB"/>
                  <w:rPrChange w:id="438" w:author="Author">
                    <w:rPr/>
                  </w:rPrChange>
                </w:rPr>
                <w:t xml:space="preserve"> related to reinsurance during the period </w:t>
              </w:r>
              <w:del w:id="439" w:author="Author">
                <w:r w:rsidR="00E5069D" w:rsidRPr="00E5069D" w:rsidDel="00D239ED">
                  <w:rPr>
                    <w:rFonts w:ascii="Times New Roman" w:eastAsia="Times New Roman" w:hAnsi="Times New Roman" w:cs="Times New Roman"/>
                    <w:sz w:val="20"/>
                    <w:szCs w:val="20"/>
                    <w:lang w:eastAsia="en-GB"/>
                  </w:rPr>
                  <w:delText>(recoverables received net of premiums paid)</w:delText>
                </w:r>
              </w:del>
            </w:ins>
            <w:del w:id="440" w:author="Author">
              <w:r w:rsidR="00940B40" w:rsidDel="00D239ED">
                <w:rPr>
                  <w:rFonts w:ascii="Times New Roman" w:eastAsia="Times New Roman" w:hAnsi="Times New Roman" w:cs="Times New Roman"/>
                  <w:sz w:val="20"/>
                  <w:szCs w:val="20"/>
                  <w:lang w:eastAsia="en-GB"/>
                </w:rPr>
                <w:delText>.</w:delText>
              </w:r>
              <w:r w:rsidRPr="002466F7" w:rsidDel="00D239ED">
                <w:rPr>
                  <w:rFonts w:ascii="Times New Roman" w:eastAsia="Times New Roman" w:hAnsi="Times New Roman" w:cs="Times New Roman"/>
                  <w:sz w:val="20"/>
                  <w:szCs w:val="20"/>
                  <w:lang w:eastAsia="en-GB"/>
                </w:rPr>
                <w:delText xml:space="preserve"> </w:delText>
              </w:r>
            </w:del>
          </w:p>
          <w:p w:rsidR="00AD643D" w:rsidRPr="00D239ED" w:rsidRDefault="00AD643D" w:rsidP="00334117">
            <w:pPr>
              <w:pStyle w:val="ListParagraph"/>
              <w:spacing w:after="0" w:line="240" w:lineRule="auto"/>
              <w:ind w:left="387"/>
              <w:rPr>
                <w:rFonts w:ascii="Times New Roman" w:eastAsia="Times New Roman" w:hAnsi="Times New Roman" w:cs="Times New Roman"/>
                <w:sz w:val="20"/>
                <w:szCs w:val="20"/>
                <w:lang w:eastAsia="en-GB"/>
              </w:rPr>
              <w:pPrChange w:id="441" w:author="Author">
                <w:pPr>
                  <w:spacing w:after="0" w:line="240" w:lineRule="auto"/>
                </w:pPr>
              </w:pPrChange>
            </w:pPr>
          </w:p>
          <w:p w:rsidR="00626A71" w:rsidRPr="002466F7" w:rsidRDefault="00940B40" w:rsidP="00792C1B">
            <w:pPr>
              <w:spacing w:after="0" w:line="240" w:lineRule="auto"/>
              <w:rPr>
                <w:rFonts w:ascii="Times New Roman" w:eastAsia="Times New Roman" w:hAnsi="Times New Roman" w:cs="Times New Roman"/>
                <w:sz w:val="20"/>
                <w:szCs w:val="20"/>
                <w:lang w:eastAsia="en-GB"/>
              </w:rPr>
            </w:pPr>
            <w:r w:rsidRPr="00940B40">
              <w:rPr>
                <w:rFonts w:ascii="Times New Roman" w:eastAsia="Times New Roman" w:hAnsi="Times New Roman" w:cs="Times New Roman"/>
                <w:sz w:val="20"/>
                <w:szCs w:val="20"/>
                <w:lang w:eastAsia="en-GB"/>
              </w:rPr>
              <w:t xml:space="preserve">If the amount has a </w:t>
            </w:r>
            <w:r w:rsidR="00626A71" w:rsidRPr="00940B40">
              <w:rPr>
                <w:rFonts w:ascii="Times New Roman" w:eastAsia="Times New Roman" w:hAnsi="Times New Roman" w:cs="Times New Roman"/>
                <w:sz w:val="20"/>
                <w:szCs w:val="20"/>
                <w:lang w:eastAsia="en-GB"/>
              </w:rPr>
              <w:t xml:space="preserve">positive impact on Excess of Assets over Liabilities, this </w:t>
            </w:r>
            <w:r w:rsidR="00F8491A" w:rsidRPr="00940B40">
              <w:rPr>
                <w:rFonts w:ascii="Times New Roman" w:eastAsia="Times New Roman" w:hAnsi="Times New Roman" w:cs="Times New Roman"/>
                <w:sz w:val="20"/>
                <w:szCs w:val="20"/>
                <w:lang w:eastAsia="en-GB"/>
              </w:rPr>
              <w:t>shall</w:t>
            </w:r>
            <w:r w:rsidR="00626A71" w:rsidRPr="00940B40">
              <w:rPr>
                <w:rFonts w:ascii="Times New Roman" w:eastAsia="Times New Roman" w:hAnsi="Times New Roman" w:cs="Times New Roman"/>
                <w:sz w:val="20"/>
                <w:szCs w:val="20"/>
                <w:lang w:eastAsia="en-GB"/>
              </w:rPr>
              <w:t xml:space="preserve"> </w:t>
            </w:r>
            <w:r w:rsidR="0092596C" w:rsidRPr="00940B40">
              <w:rPr>
                <w:rFonts w:ascii="Times New Roman" w:eastAsia="Times New Roman" w:hAnsi="Times New Roman" w:cs="Times New Roman"/>
                <w:sz w:val="20"/>
                <w:szCs w:val="20"/>
                <w:lang w:eastAsia="en-GB"/>
              </w:rPr>
              <w:t xml:space="preserve">be </w:t>
            </w:r>
            <w:r w:rsidR="00626A71" w:rsidRPr="00940B40">
              <w:rPr>
                <w:rFonts w:ascii="Times New Roman" w:eastAsia="Times New Roman" w:hAnsi="Times New Roman" w:cs="Times New Roman"/>
                <w:sz w:val="20"/>
                <w:szCs w:val="20"/>
                <w:lang w:eastAsia="en-GB"/>
              </w:rPr>
              <w:t xml:space="preserve">a positive </w:t>
            </w:r>
            <w:r w:rsidRPr="00855BB3">
              <w:rPr>
                <w:rFonts w:ascii="Times New Roman" w:eastAsia="Times New Roman" w:hAnsi="Times New Roman" w:cs="Times New Roman"/>
                <w:sz w:val="20"/>
                <w:szCs w:val="20"/>
                <w:lang w:eastAsia="en-GB"/>
              </w:rPr>
              <w:t>amount</w:t>
            </w:r>
            <w:r w:rsidR="00626A71" w:rsidRPr="00940B40">
              <w:rPr>
                <w:rFonts w:ascii="Times New Roman" w:eastAsia="Times New Roman" w:hAnsi="Times New Roman" w:cs="Times New Roman"/>
                <w:sz w:val="20"/>
                <w:szCs w:val="20"/>
                <w:lang w:eastAsia="en-GB"/>
              </w:rPr>
              <w:t>.</w:t>
            </w:r>
          </w:p>
          <w:p w:rsidR="00626A71" w:rsidRPr="002466F7" w:rsidRDefault="00626A71" w:rsidP="009D7387">
            <w:pPr>
              <w:spacing w:after="0" w:line="240" w:lineRule="auto"/>
              <w:rPr>
                <w:rFonts w:ascii="Times New Roman" w:eastAsia="Times New Roman" w:hAnsi="Times New Roman" w:cs="Times New Roman"/>
                <w:sz w:val="20"/>
                <w:szCs w:val="20"/>
                <w:lang w:eastAsia="en-GB"/>
              </w:rPr>
            </w:pPr>
          </w:p>
        </w:tc>
      </w:tr>
    </w:tbl>
    <w:p w:rsidR="006E4A52" w:rsidRPr="002466F7" w:rsidRDefault="006E4A52"/>
    <w:sectPr w:rsidR="006E4A52" w:rsidRPr="002466F7" w:rsidSect="00792C1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93491"/>
    <w:multiLevelType w:val="hybridMultilevel"/>
    <w:tmpl w:val="145ECA5E"/>
    <w:lvl w:ilvl="0" w:tplc="B13CED1C">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CCB7227"/>
    <w:multiLevelType w:val="hybridMultilevel"/>
    <w:tmpl w:val="0D4A51A8"/>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F823082"/>
    <w:multiLevelType w:val="hybridMultilevel"/>
    <w:tmpl w:val="6EB8E40A"/>
    <w:lvl w:ilvl="0" w:tplc="8B781D22">
      <w:start w:val="1"/>
      <w:numFmt w:val="bullet"/>
      <w:lvlText w:val=""/>
      <w:lvlJc w:val="left"/>
      <w:pPr>
        <w:ind w:left="920" w:hanging="360"/>
      </w:pPr>
      <w:rPr>
        <w:rFonts w:ascii="Symbol" w:hAnsi="Symbol" w:hint="default"/>
      </w:rPr>
    </w:lvl>
    <w:lvl w:ilvl="1" w:tplc="08090003">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3">
    <w:nsid w:val="17B51E67"/>
    <w:multiLevelType w:val="hybridMultilevel"/>
    <w:tmpl w:val="2C4835F6"/>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4">
    <w:nsid w:val="18AE0249"/>
    <w:multiLevelType w:val="hybridMultilevel"/>
    <w:tmpl w:val="94B2E88A"/>
    <w:lvl w:ilvl="0" w:tplc="8B781D2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087154D"/>
    <w:multiLevelType w:val="hybridMultilevel"/>
    <w:tmpl w:val="ED4E77F2"/>
    <w:lvl w:ilvl="0" w:tplc="8B781D22">
      <w:start w:val="1"/>
      <w:numFmt w:val="bullet"/>
      <w:lvlText w:val=""/>
      <w:lvlJc w:val="left"/>
      <w:pPr>
        <w:ind w:left="920" w:hanging="360"/>
      </w:pPr>
      <w:rPr>
        <w:rFonts w:ascii="Symbol" w:hAnsi="Symbol" w:hint="default"/>
      </w:rPr>
    </w:lvl>
    <w:lvl w:ilvl="1" w:tplc="F1F60176">
      <w:numFmt w:val="bullet"/>
      <w:lvlText w:val="-"/>
      <w:lvlJc w:val="left"/>
      <w:pPr>
        <w:ind w:left="1640" w:hanging="360"/>
      </w:pPr>
      <w:rPr>
        <w:rFonts w:ascii="Times New Roman" w:eastAsia="Times New Roman" w:hAnsi="Times New Roman" w:cs="Times New Roman"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6">
    <w:nsid w:val="2B510705"/>
    <w:multiLevelType w:val="hybridMultilevel"/>
    <w:tmpl w:val="EC484F96"/>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43501CC"/>
    <w:multiLevelType w:val="hybridMultilevel"/>
    <w:tmpl w:val="36247A00"/>
    <w:lvl w:ilvl="0" w:tplc="8B781D22">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37DA6FB4"/>
    <w:multiLevelType w:val="hybridMultilevel"/>
    <w:tmpl w:val="3AF055E8"/>
    <w:lvl w:ilvl="0" w:tplc="8B781D22">
      <w:start w:val="1"/>
      <w:numFmt w:val="bullet"/>
      <w:lvlText w:val=""/>
      <w:lvlJc w:val="left"/>
      <w:pPr>
        <w:ind w:left="920" w:hanging="360"/>
      </w:pPr>
      <w:rPr>
        <w:rFonts w:ascii="Symbol" w:hAnsi="Symbol" w:hint="default"/>
      </w:rPr>
    </w:lvl>
    <w:lvl w:ilvl="1" w:tplc="8B781D22">
      <w:start w:val="1"/>
      <w:numFmt w:val="bullet"/>
      <w:lvlText w:val=""/>
      <w:lvlJc w:val="left"/>
      <w:pPr>
        <w:ind w:left="1640" w:hanging="360"/>
      </w:pPr>
      <w:rPr>
        <w:rFonts w:ascii="Symbol" w:hAnsi="Symbol"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9">
    <w:nsid w:val="446C2BA2"/>
    <w:multiLevelType w:val="hybridMultilevel"/>
    <w:tmpl w:val="AB06AED4"/>
    <w:lvl w:ilvl="0" w:tplc="1BFCF160">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447E488C"/>
    <w:multiLevelType w:val="hybridMultilevel"/>
    <w:tmpl w:val="9926C7A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50DA7FCC"/>
    <w:multiLevelType w:val="hybridMultilevel"/>
    <w:tmpl w:val="F508F3B4"/>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12">
    <w:nsid w:val="53EC3D1A"/>
    <w:multiLevelType w:val="hybridMultilevel"/>
    <w:tmpl w:val="955EC574"/>
    <w:lvl w:ilvl="0" w:tplc="8B781D22">
      <w:start w:val="1"/>
      <w:numFmt w:val="bullet"/>
      <w:lvlText w:val=""/>
      <w:lvlJc w:val="left"/>
      <w:pPr>
        <w:ind w:left="920" w:hanging="360"/>
      </w:pPr>
      <w:rPr>
        <w:rFonts w:ascii="Symbol" w:hAnsi="Symbol" w:hint="default"/>
      </w:rPr>
    </w:lvl>
    <w:lvl w:ilvl="1" w:tplc="08090003">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13">
    <w:nsid w:val="5CFC7636"/>
    <w:multiLevelType w:val="hybridMultilevel"/>
    <w:tmpl w:val="ACFCB784"/>
    <w:lvl w:ilvl="0" w:tplc="8B781D22">
      <w:start w:val="1"/>
      <w:numFmt w:val="bullet"/>
      <w:lvlText w:val=""/>
      <w:lvlJc w:val="left"/>
      <w:pPr>
        <w:ind w:left="920" w:hanging="360"/>
      </w:pPr>
      <w:rPr>
        <w:rFonts w:ascii="Symbol" w:hAnsi="Symbol" w:hint="default"/>
      </w:rPr>
    </w:lvl>
    <w:lvl w:ilvl="1" w:tplc="08090003">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14">
    <w:nsid w:val="681B20DB"/>
    <w:multiLevelType w:val="hybridMultilevel"/>
    <w:tmpl w:val="38569986"/>
    <w:lvl w:ilvl="0" w:tplc="8B781D2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8B781D22">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70C217FE"/>
    <w:multiLevelType w:val="hybridMultilevel"/>
    <w:tmpl w:val="2A068CBE"/>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16">
    <w:nsid w:val="74FB06FB"/>
    <w:multiLevelType w:val="hybridMultilevel"/>
    <w:tmpl w:val="ECE841BE"/>
    <w:lvl w:ilvl="0" w:tplc="8B781D22">
      <w:start w:val="1"/>
      <w:numFmt w:val="bullet"/>
      <w:lvlText w:val=""/>
      <w:lvlJc w:val="left"/>
      <w:pPr>
        <w:ind w:left="1640" w:hanging="360"/>
      </w:pPr>
      <w:rPr>
        <w:rFonts w:ascii="Symbol" w:hAnsi="Symbol" w:hint="default"/>
      </w:rPr>
    </w:lvl>
    <w:lvl w:ilvl="1" w:tplc="08090003">
      <w:start w:val="1"/>
      <w:numFmt w:val="bullet"/>
      <w:lvlText w:val="o"/>
      <w:lvlJc w:val="left"/>
      <w:pPr>
        <w:ind w:left="2360" w:hanging="360"/>
      </w:pPr>
      <w:rPr>
        <w:rFonts w:ascii="Courier New" w:hAnsi="Courier New" w:cs="Courier New" w:hint="default"/>
      </w:rPr>
    </w:lvl>
    <w:lvl w:ilvl="2" w:tplc="08090005" w:tentative="1">
      <w:start w:val="1"/>
      <w:numFmt w:val="bullet"/>
      <w:lvlText w:val=""/>
      <w:lvlJc w:val="left"/>
      <w:pPr>
        <w:ind w:left="3080" w:hanging="360"/>
      </w:pPr>
      <w:rPr>
        <w:rFonts w:ascii="Wingdings" w:hAnsi="Wingdings" w:hint="default"/>
      </w:rPr>
    </w:lvl>
    <w:lvl w:ilvl="3" w:tplc="08090001" w:tentative="1">
      <w:start w:val="1"/>
      <w:numFmt w:val="bullet"/>
      <w:lvlText w:val=""/>
      <w:lvlJc w:val="left"/>
      <w:pPr>
        <w:ind w:left="3800" w:hanging="360"/>
      </w:pPr>
      <w:rPr>
        <w:rFonts w:ascii="Symbol" w:hAnsi="Symbol" w:hint="default"/>
      </w:rPr>
    </w:lvl>
    <w:lvl w:ilvl="4" w:tplc="08090003" w:tentative="1">
      <w:start w:val="1"/>
      <w:numFmt w:val="bullet"/>
      <w:lvlText w:val="o"/>
      <w:lvlJc w:val="left"/>
      <w:pPr>
        <w:ind w:left="4520" w:hanging="360"/>
      </w:pPr>
      <w:rPr>
        <w:rFonts w:ascii="Courier New" w:hAnsi="Courier New" w:cs="Courier New" w:hint="default"/>
      </w:rPr>
    </w:lvl>
    <w:lvl w:ilvl="5" w:tplc="08090005" w:tentative="1">
      <w:start w:val="1"/>
      <w:numFmt w:val="bullet"/>
      <w:lvlText w:val=""/>
      <w:lvlJc w:val="left"/>
      <w:pPr>
        <w:ind w:left="5240" w:hanging="360"/>
      </w:pPr>
      <w:rPr>
        <w:rFonts w:ascii="Wingdings" w:hAnsi="Wingdings" w:hint="default"/>
      </w:rPr>
    </w:lvl>
    <w:lvl w:ilvl="6" w:tplc="08090001" w:tentative="1">
      <w:start w:val="1"/>
      <w:numFmt w:val="bullet"/>
      <w:lvlText w:val=""/>
      <w:lvlJc w:val="left"/>
      <w:pPr>
        <w:ind w:left="5960" w:hanging="360"/>
      </w:pPr>
      <w:rPr>
        <w:rFonts w:ascii="Symbol" w:hAnsi="Symbol" w:hint="default"/>
      </w:rPr>
    </w:lvl>
    <w:lvl w:ilvl="7" w:tplc="08090003" w:tentative="1">
      <w:start w:val="1"/>
      <w:numFmt w:val="bullet"/>
      <w:lvlText w:val="o"/>
      <w:lvlJc w:val="left"/>
      <w:pPr>
        <w:ind w:left="6680" w:hanging="360"/>
      </w:pPr>
      <w:rPr>
        <w:rFonts w:ascii="Courier New" w:hAnsi="Courier New" w:cs="Courier New" w:hint="default"/>
      </w:rPr>
    </w:lvl>
    <w:lvl w:ilvl="8" w:tplc="08090005" w:tentative="1">
      <w:start w:val="1"/>
      <w:numFmt w:val="bullet"/>
      <w:lvlText w:val=""/>
      <w:lvlJc w:val="left"/>
      <w:pPr>
        <w:ind w:left="7400" w:hanging="360"/>
      </w:pPr>
      <w:rPr>
        <w:rFonts w:ascii="Wingdings" w:hAnsi="Wingdings" w:hint="default"/>
      </w:rPr>
    </w:lvl>
  </w:abstractNum>
  <w:abstractNum w:abstractNumId="17">
    <w:nsid w:val="75742921"/>
    <w:multiLevelType w:val="hybridMultilevel"/>
    <w:tmpl w:val="1ABAAD82"/>
    <w:lvl w:ilvl="0" w:tplc="8B781D2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7AB07E15"/>
    <w:multiLevelType w:val="hybridMultilevel"/>
    <w:tmpl w:val="66ECE7FC"/>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19">
    <w:nsid w:val="7DDF208E"/>
    <w:multiLevelType w:val="hybridMultilevel"/>
    <w:tmpl w:val="2E42062E"/>
    <w:lvl w:ilvl="0" w:tplc="8B781D22">
      <w:start w:val="1"/>
      <w:numFmt w:val="bullet"/>
      <w:lvlText w:val=""/>
      <w:lvlJc w:val="left"/>
      <w:pPr>
        <w:ind w:left="920" w:hanging="360"/>
      </w:pPr>
      <w:rPr>
        <w:rFonts w:ascii="Symbol" w:hAnsi="Symbol" w:hint="default"/>
      </w:rPr>
    </w:lvl>
    <w:lvl w:ilvl="1" w:tplc="08090003">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20">
    <w:nsid w:val="7DFD1BB3"/>
    <w:multiLevelType w:val="hybridMultilevel"/>
    <w:tmpl w:val="91329DE6"/>
    <w:lvl w:ilvl="0" w:tplc="8B781D22">
      <w:start w:val="1"/>
      <w:numFmt w:val="bullet"/>
      <w:lvlText w:val=""/>
      <w:lvlJc w:val="left"/>
      <w:pPr>
        <w:ind w:left="920" w:hanging="360"/>
      </w:pPr>
      <w:rPr>
        <w:rFonts w:ascii="Symbol" w:hAnsi="Symbol" w:hint="default"/>
      </w:rPr>
    </w:lvl>
    <w:lvl w:ilvl="1" w:tplc="8B781D22">
      <w:start w:val="1"/>
      <w:numFmt w:val="bullet"/>
      <w:lvlText w:val=""/>
      <w:lvlJc w:val="left"/>
      <w:pPr>
        <w:ind w:left="1640" w:hanging="360"/>
      </w:pPr>
      <w:rPr>
        <w:rFonts w:ascii="Symbol" w:hAnsi="Symbol"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21">
    <w:nsid w:val="7F744D08"/>
    <w:multiLevelType w:val="hybridMultilevel"/>
    <w:tmpl w:val="99CC9220"/>
    <w:lvl w:ilvl="0" w:tplc="8B781D22">
      <w:start w:val="1"/>
      <w:numFmt w:val="bullet"/>
      <w:lvlText w:val=""/>
      <w:lvlJc w:val="left"/>
      <w:pPr>
        <w:ind w:left="920" w:hanging="360"/>
      </w:pPr>
      <w:rPr>
        <w:rFonts w:ascii="Symbol" w:hAnsi="Symbol" w:hint="default"/>
      </w:rPr>
    </w:lvl>
    <w:lvl w:ilvl="1" w:tplc="65BE8078">
      <w:numFmt w:val="bullet"/>
      <w:lvlText w:val="-"/>
      <w:lvlJc w:val="left"/>
      <w:pPr>
        <w:ind w:left="1640" w:hanging="360"/>
      </w:pPr>
      <w:rPr>
        <w:rFonts w:ascii="Times New Roman" w:eastAsia="Times New Roman" w:hAnsi="Times New Roman" w:cs="Times New Roman"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num w:numId="1">
    <w:abstractNumId w:val="10"/>
  </w:num>
  <w:num w:numId="2">
    <w:abstractNumId w:val="7"/>
  </w:num>
  <w:num w:numId="3">
    <w:abstractNumId w:val="15"/>
  </w:num>
  <w:num w:numId="4">
    <w:abstractNumId w:val="6"/>
  </w:num>
  <w:num w:numId="5">
    <w:abstractNumId w:val="11"/>
  </w:num>
  <w:num w:numId="6">
    <w:abstractNumId w:val="5"/>
  </w:num>
  <w:num w:numId="7">
    <w:abstractNumId w:val="12"/>
  </w:num>
  <w:num w:numId="8">
    <w:abstractNumId w:val="21"/>
  </w:num>
  <w:num w:numId="9">
    <w:abstractNumId w:val="19"/>
  </w:num>
  <w:num w:numId="10">
    <w:abstractNumId w:val="20"/>
  </w:num>
  <w:num w:numId="11">
    <w:abstractNumId w:val="2"/>
  </w:num>
  <w:num w:numId="12">
    <w:abstractNumId w:val="8"/>
  </w:num>
  <w:num w:numId="13">
    <w:abstractNumId w:val="13"/>
  </w:num>
  <w:num w:numId="14">
    <w:abstractNumId w:val="16"/>
  </w:num>
  <w:num w:numId="15">
    <w:abstractNumId w:val="17"/>
  </w:num>
  <w:num w:numId="16">
    <w:abstractNumId w:val="4"/>
  </w:num>
  <w:num w:numId="17">
    <w:abstractNumId w:val="14"/>
  </w:num>
  <w:num w:numId="18">
    <w:abstractNumId w:val="3"/>
  </w:num>
  <w:num w:numId="19">
    <w:abstractNumId w:val="18"/>
  </w:num>
  <w:num w:numId="20">
    <w:abstractNumId w:val="1"/>
  </w:num>
  <w:num w:numId="21">
    <w:abstractNumId w:val="0"/>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revisionView w:formatting="0"/>
  <w:trackRevisions/>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92C1B"/>
    <w:rsid w:val="00000ED3"/>
    <w:rsid w:val="00001064"/>
    <w:rsid w:val="00014F12"/>
    <w:rsid w:val="00042FC5"/>
    <w:rsid w:val="000822C3"/>
    <w:rsid w:val="000836B6"/>
    <w:rsid w:val="000A36BD"/>
    <w:rsid w:val="00102AFD"/>
    <w:rsid w:val="001773D6"/>
    <w:rsid w:val="001775AB"/>
    <w:rsid w:val="001C1DF5"/>
    <w:rsid w:val="001C230E"/>
    <w:rsid w:val="001C6AB6"/>
    <w:rsid w:val="001D400B"/>
    <w:rsid w:val="00221719"/>
    <w:rsid w:val="00232BDD"/>
    <w:rsid w:val="0023739A"/>
    <w:rsid w:val="002466F7"/>
    <w:rsid w:val="002512D8"/>
    <w:rsid w:val="002B6772"/>
    <w:rsid w:val="002E2106"/>
    <w:rsid w:val="002F4535"/>
    <w:rsid w:val="002F5620"/>
    <w:rsid w:val="00334117"/>
    <w:rsid w:val="00341251"/>
    <w:rsid w:val="00391356"/>
    <w:rsid w:val="003B3EAC"/>
    <w:rsid w:val="00471B92"/>
    <w:rsid w:val="0048641F"/>
    <w:rsid w:val="00490E38"/>
    <w:rsid w:val="0052177D"/>
    <w:rsid w:val="0053537E"/>
    <w:rsid w:val="005401F8"/>
    <w:rsid w:val="005446B2"/>
    <w:rsid w:val="005724D3"/>
    <w:rsid w:val="005760DF"/>
    <w:rsid w:val="0057633F"/>
    <w:rsid w:val="00586885"/>
    <w:rsid w:val="005E6CD7"/>
    <w:rsid w:val="005F2003"/>
    <w:rsid w:val="006022B2"/>
    <w:rsid w:val="00626A71"/>
    <w:rsid w:val="006524FA"/>
    <w:rsid w:val="006E4A52"/>
    <w:rsid w:val="006E65FC"/>
    <w:rsid w:val="00722FC1"/>
    <w:rsid w:val="00760AC3"/>
    <w:rsid w:val="00771BEA"/>
    <w:rsid w:val="0079109B"/>
    <w:rsid w:val="00792C1B"/>
    <w:rsid w:val="007942F3"/>
    <w:rsid w:val="007B1D9A"/>
    <w:rsid w:val="007D0CC3"/>
    <w:rsid w:val="00855BB3"/>
    <w:rsid w:val="008749D1"/>
    <w:rsid w:val="008B1A7E"/>
    <w:rsid w:val="008D4EE1"/>
    <w:rsid w:val="00922B9F"/>
    <w:rsid w:val="0092596C"/>
    <w:rsid w:val="00940B40"/>
    <w:rsid w:val="009527F1"/>
    <w:rsid w:val="009604A1"/>
    <w:rsid w:val="00964BA2"/>
    <w:rsid w:val="0096567A"/>
    <w:rsid w:val="009C285D"/>
    <w:rsid w:val="009D7387"/>
    <w:rsid w:val="00A36D30"/>
    <w:rsid w:val="00A775DD"/>
    <w:rsid w:val="00AC5519"/>
    <w:rsid w:val="00AD643D"/>
    <w:rsid w:val="00B14681"/>
    <w:rsid w:val="00B33E6F"/>
    <w:rsid w:val="00B353C8"/>
    <w:rsid w:val="00B568D0"/>
    <w:rsid w:val="00B80B3B"/>
    <w:rsid w:val="00B87B7B"/>
    <w:rsid w:val="00B94745"/>
    <w:rsid w:val="00BE4BE6"/>
    <w:rsid w:val="00C0510B"/>
    <w:rsid w:val="00C17960"/>
    <w:rsid w:val="00C55CFE"/>
    <w:rsid w:val="00C56EB4"/>
    <w:rsid w:val="00C667A1"/>
    <w:rsid w:val="00CA3964"/>
    <w:rsid w:val="00CB1B9D"/>
    <w:rsid w:val="00CE194F"/>
    <w:rsid w:val="00D21D60"/>
    <w:rsid w:val="00D239ED"/>
    <w:rsid w:val="00D37208"/>
    <w:rsid w:val="00E01FEE"/>
    <w:rsid w:val="00E03B49"/>
    <w:rsid w:val="00E30460"/>
    <w:rsid w:val="00E5069D"/>
    <w:rsid w:val="00E55876"/>
    <w:rsid w:val="00F10A8B"/>
    <w:rsid w:val="00F65035"/>
    <w:rsid w:val="00F80E2E"/>
    <w:rsid w:val="00F8491A"/>
    <w:rsid w:val="00FB3896"/>
    <w:rsid w:val="00FC1A45"/>
    <w:rsid w:val="00FF3C9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8491A"/>
    <w:pPr>
      <w:ind w:left="720"/>
      <w:contextualSpacing/>
    </w:pPr>
  </w:style>
  <w:style w:type="character" w:styleId="CommentReference">
    <w:name w:val="annotation reference"/>
    <w:basedOn w:val="DefaultParagraphFont"/>
    <w:uiPriority w:val="99"/>
    <w:semiHidden/>
    <w:unhideWhenUsed/>
    <w:rsid w:val="00F8491A"/>
    <w:rPr>
      <w:sz w:val="16"/>
      <w:szCs w:val="16"/>
    </w:rPr>
  </w:style>
  <w:style w:type="paragraph" w:styleId="CommentText">
    <w:name w:val="annotation text"/>
    <w:basedOn w:val="Normal"/>
    <w:link w:val="CommentTextChar"/>
    <w:uiPriority w:val="99"/>
    <w:semiHidden/>
    <w:unhideWhenUsed/>
    <w:rsid w:val="00F8491A"/>
    <w:pPr>
      <w:spacing w:line="240" w:lineRule="auto"/>
    </w:pPr>
    <w:rPr>
      <w:sz w:val="20"/>
      <w:szCs w:val="20"/>
    </w:rPr>
  </w:style>
  <w:style w:type="character" w:customStyle="1" w:styleId="CommentTextChar">
    <w:name w:val="Comment Text Char"/>
    <w:basedOn w:val="DefaultParagraphFont"/>
    <w:link w:val="CommentText"/>
    <w:uiPriority w:val="99"/>
    <w:semiHidden/>
    <w:rsid w:val="00F8491A"/>
    <w:rPr>
      <w:sz w:val="20"/>
      <w:szCs w:val="20"/>
    </w:rPr>
  </w:style>
  <w:style w:type="paragraph" w:styleId="BalloonText">
    <w:name w:val="Balloon Text"/>
    <w:basedOn w:val="Normal"/>
    <w:link w:val="BalloonTextChar"/>
    <w:uiPriority w:val="99"/>
    <w:semiHidden/>
    <w:unhideWhenUsed/>
    <w:rsid w:val="00F849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491A"/>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042FC5"/>
    <w:rPr>
      <w:b/>
      <w:bCs/>
    </w:rPr>
  </w:style>
  <w:style w:type="character" w:customStyle="1" w:styleId="CommentSubjectChar">
    <w:name w:val="Comment Subject Char"/>
    <w:basedOn w:val="CommentTextChar"/>
    <w:link w:val="CommentSubject"/>
    <w:uiPriority w:val="99"/>
    <w:semiHidden/>
    <w:rsid w:val="00042FC5"/>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8491A"/>
    <w:pPr>
      <w:ind w:left="720"/>
      <w:contextualSpacing/>
    </w:pPr>
  </w:style>
  <w:style w:type="character" w:styleId="CommentReference">
    <w:name w:val="annotation reference"/>
    <w:basedOn w:val="DefaultParagraphFont"/>
    <w:uiPriority w:val="99"/>
    <w:semiHidden/>
    <w:unhideWhenUsed/>
    <w:rsid w:val="00F8491A"/>
    <w:rPr>
      <w:sz w:val="16"/>
      <w:szCs w:val="16"/>
    </w:rPr>
  </w:style>
  <w:style w:type="paragraph" w:styleId="CommentText">
    <w:name w:val="annotation text"/>
    <w:basedOn w:val="Normal"/>
    <w:link w:val="CommentTextChar"/>
    <w:uiPriority w:val="99"/>
    <w:semiHidden/>
    <w:unhideWhenUsed/>
    <w:rsid w:val="00F8491A"/>
    <w:pPr>
      <w:spacing w:line="240" w:lineRule="auto"/>
    </w:pPr>
    <w:rPr>
      <w:sz w:val="20"/>
      <w:szCs w:val="20"/>
    </w:rPr>
  </w:style>
  <w:style w:type="character" w:customStyle="1" w:styleId="CommentTextChar">
    <w:name w:val="Comment Text Char"/>
    <w:basedOn w:val="DefaultParagraphFont"/>
    <w:link w:val="CommentText"/>
    <w:uiPriority w:val="99"/>
    <w:semiHidden/>
    <w:rsid w:val="00F8491A"/>
    <w:rPr>
      <w:sz w:val="20"/>
      <w:szCs w:val="20"/>
    </w:rPr>
  </w:style>
  <w:style w:type="paragraph" w:styleId="BalloonText">
    <w:name w:val="Balloon Text"/>
    <w:basedOn w:val="Normal"/>
    <w:link w:val="BalloonTextChar"/>
    <w:uiPriority w:val="99"/>
    <w:semiHidden/>
    <w:unhideWhenUsed/>
    <w:rsid w:val="00F849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491A"/>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042FC5"/>
    <w:rPr>
      <w:b/>
      <w:bCs/>
    </w:rPr>
  </w:style>
  <w:style w:type="character" w:customStyle="1" w:styleId="CommentSubjectChar">
    <w:name w:val="Comment Subject Char"/>
    <w:basedOn w:val="CommentTextChar"/>
    <w:link w:val="CommentSubject"/>
    <w:uiPriority w:val="99"/>
    <w:semiHidden/>
    <w:rsid w:val="00042FC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3911592">
      <w:bodyDiv w:val="1"/>
      <w:marLeft w:val="0"/>
      <w:marRight w:val="0"/>
      <w:marTop w:val="0"/>
      <w:marBottom w:val="0"/>
      <w:divBdr>
        <w:top w:val="none" w:sz="0" w:space="0" w:color="auto"/>
        <w:left w:val="none" w:sz="0" w:space="0" w:color="auto"/>
        <w:bottom w:val="none" w:sz="0" w:space="0" w:color="auto"/>
        <w:right w:val="none" w:sz="0" w:space="0" w:color="auto"/>
      </w:divBdr>
    </w:div>
    <w:div w:id="776216715">
      <w:bodyDiv w:val="1"/>
      <w:marLeft w:val="0"/>
      <w:marRight w:val="0"/>
      <w:marTop w:val="0"/>
      <w:marBottom w:val="0"/>
      <w:divBdr>
        <w:top w:val="none" w:sz="0" w:space="0" w:color="auto"/>
        <w:left w:val="none" w:sz="0" w:space="0" w:color="auto"/>
        <w:bottom w:val="none" w:sz="0" w:space="0" w:color="auto"/>
        <w:right w:val="none" w:sz="0" w:space="0" w:color="auto"/>
      </w:divBdr>
    </w:div>
    <w:div w:id="1129785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3243</Words>
  <Characters>18491</Characters>
  <Application>Microsoft Office Word</Application>
  <DocSecurity>0</DocSecurity>
  <Lines>154</Lines>
  <Paragraphs>43</Paragraphs>
  <ScaleCrop>false</ScaleCrop>
  <Company/>
  <LinksUpToDate>false</LinksUpToDate>
  <CharactersWithSpaces>21691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2015-07-02T23:36:00Z</dcterms:created>
  <dcterms:modified xsi:type="dcterms:W3CDTF">2015-07-02T23:36:00Z</dcterms:modified>
</cp:coreProperties>
</file>